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pPrChange w:author="Marine Tarakjian" w:id="0" w:date="2023-12-01T07:46:51Z">
          <w:pPr>
            <w:numPr>
              <w:ilvl w:val="0"/>
              <w:numId w:val="2"/>
            </w:numPr>
            <w:ind w:left="720" w:hanging="360"/>
          </w:pPr>
        </w:pPrChange>
      </w:pPr>
      <w:r w:rsidDel="00000000" w:rsidR="00000000" w:rsidRPr="00000000">
        <w:rPr>
          <w:rtl w:val="0"/>
        </w:rPr>
        <w:t xml:space="preserve">Undergraduate Admissions</w:t>
      </w:r>
      <w:ins w:author="Marine Tarakjian" w:id="0" w:date="2023-12-01T08:27:33Z">
        <w:r w:rsidDel="00000000" w:rsidR="00000000" w:rsidRPr="00000000">
          <w:rPr>
            <w:rtl w:val="0"/>
          </w:rPr>
          <w:t xml:space="preserve"> Policy</w:t>
        </w:r>
      </w:ins>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 </w:t>
      </w:r>
    </w:p>
    <w:p w:rsidR="00000000" w:rsidDel="00000000" w:rsidP="00000000" w:rsidRDefault="00000000" w:rsidRPr="00000000" w14:paraId="00000003">
      <w:pPr>
        <w:rPr/>
      </w:pPr>
      <w:del w:author="Marine Tarakjian" w:id="2" w:date="2023-12-01T07:46:59Z">
        <w:r w:rsidDel="00000000" w:rsidR="00000000" w:rsidRPr="00000000">
          <w:rPr>
            <w:rtl w:val="0"/>
          </w:rPr>
          <w:delText xml:space="preserve">1.1 Undergraduate Admissions Application</w:delText>
        </w:r>
      </w:del>
      <w:r w:rsidDel="00000000" w:rsidR="00000000" w:rsidRPr="00000000">
        <w:rPr>
          <w:rtl w:val="0"/>
        </w:rPr>
      </w:r>
    </w:p>
    <w:p w:rsidR="00000000" w:rsidDel="00000000" w:rsidP="00000000" w:rsidRDefault="00000000" w:rsidRPr="00000000" w14:paraId="00000004">
      <w:pPr>
        <w:rPr>
          <w:ins w:author="Marine Tarakjian" w:id="3" w:date="2023-12-01T07:47:15Z"/>
        </w:rPr>
      </w:pPr>
      <w:ins w:author="Marine Tarakjian" w:id="3" w:date="2023-12-01T07:47:15Z">
        <w:r w:rsidDel="00000000" w:rsidR="00000000" w:rsidRPr="00000000">
          <w:rPr>
            <w:rtl w:val="0"/>
          </w:rPr>
          <w:t xml:space="preserve">This policy regulates the admission of applicants to Undergraduate Programs at the American University of Armenia (AUA).</w:t>
        </w:r>
      </w:ins>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In collaboration with the academic programs, the Office of Admissions aims to achieve the University’s enrollment goals by providing high-quality services that attract, admit, and enroll a diverse student body prepared to succeed academically, become active members of the campus community, and strive to realize the mission and goals of the American University of Armenia.</w:t>
      </w:r>
    </w:p>
    <w:p w:rsidR="00000000" w:rsidDel="00000000" w:rsidP="00000000" w:rsidRDefault="00000000" w:rsidRPr="00000000" w14:paraId="00000007">
      <w:pPr>
        <w:rPr/>
      </w:pPr>
      <w:r w:rsidDel="00000000" w:rsidR="00000000" w:rsidRPr="00000000">
        <w:rPr>
          <w:rtl w:val="0"/>
        </w:rPr>
        <w:t xml:space="preserve"> </w:t>
      </w:r>
    </w:p>
    <w:p w:rsidR="00000000" w:rsidDel="00000000" w:rsidP="00000000" w:rsidRDefault="00000000" w:rsidRPr="00000000" w14:paraId="00000008">
      <w:pPr>
        <w:rPr>
          <w:ins w:author="Marine Tarakjian" w:id="5" w:date="2023-12-01T08:28:25Z"/>
        </w:rPr>
      </w:pPr>
      <w:r w:rsidDel="00000000" w:rsidR="00000000" w:rsidRPr="00000000">
        <w:rPr>
          <w:rtl w:val="0"/>
        </w:rPr>
        <w:t xml:space="preserve">AUA is committed to providing high-quality undergraduate education to well-qualified applicants on a non-discriminatory basis, regardless of their ability to pay. However, space in the entering class for each major is limited; thus, students are admitted on a competitive basis. The admissions process aims to select students who have the skills and ability to succeed at AUA and to assure that AUA is well-suited to their educational and career goals. Having a specific </w:t>
      </w:r>
      <w:ins w:author="Marine Tarakjian" w:id="4" w:date="2023-12-01T07:49:32Z">
        <w:r w:rsidDel="00000000" w:rsidR="00000000" w:rsidRPr="00000000">
          <w:rPr>
            <w:rtl w:val="0"/>
          </w:rPr>
          <w:t xml:space="preserve">high-school </w:t>
        </w:r>
      </w:ins>
      <w:r w:rsidDel="00000000" w:rsidR="00000000" w:rsidRPr="00000000">
        <w:rPr>
          <w:rtl w:val="0"/>
        </w:rPr>
        <w:t xml:space="preserve">grade point average or entrance exam score result is not a guarantee of admission.</w:t>
      </w:r>
      <w:ins w:author="Marine Tarakjian" w:id="5" w:date="2023-12-01T08:28:25Z">
        <w:r w:rsidDel="00000000" w:rsidR="00000000" w:rsidRPr="00000000">
          <w:rPr>
            <w:rtl w:val="0"/>
          </w:rPr>
          <w:br w:type="textWrapping"/>
        </w:r>
      </w:ins>
    </w:p>
    <w:p w:rsidR="00000000" w:rsidDel="00000000" w:rsidP="00000000" w:rsidRDefault="00000000" w:rsidRPr="00000000" w14:paraId="00000009">
      <w:pPr>
        <w:rPr>
          <w:ins w:author="Marine Tarakjian" w:id="5" w:date="2023-12-01T08:28:25Z"/>
        </w:rPr>
      </w:pPr>
      <w:ins w:author="Marine Tarakjian" w:id="5" w:date="2023-12-01T08:28:25Z">
        <w:r w:rsidDel="00000000" w:rsidR="00000000" w:rsidRPr="00000000">
          <w:rPr>
            <w:rtl w:val="0"/>
          </w:rPr>
          <w:t xml:space="preserve">The American University of Armenia is open to all academically qualified applicants and does not discriminate. See AUA’s Non-Discrimination </w:t>
        </w:r>
        <w:r w:rsidDel="00000000" w:rsidR="00000000" w:rsidRPr="00000000">
          <w:fldChar w:fldCharType="begin"/>
        </w:r>
        <w:r w:rsidDel="00000000" w:rsidR="00000000" w:rsidRPr="00000000">
          <w:instrText xml:space="preserve">HYPERLINK "https://policies.aua.am/policy/169"</w:instrText>
        </w:r>
        <w:r w:rsidDel="00000000" w:rsidR="00000000" w:rsidRPr="00000000">
          <w:fldChar w:fldCharType="separate"/>
        </w:r>
        <w:r w:rsidDel="00000000" w:rsidR="00000000" w:rsidRPr="00000000">
          <w:rPr>
            <w:rtl w:val="0"/>
          </w:rPr>
          <w:t xml:space="preserve">policy</w:t>
        </w:r>
        <w:r w:rsidDel="00000000" w:rsidR="00000000" w:rsidRPr="00000000">
          <w:fldChar w:fldCharType="end"/>
        </w:r>
        <w:r w:rsidDel="00000000" w:rsidR="00000000" w:rsidRPr="00000000">
          <w:rPr>
            <w:rtl w:val="0"/>
          </w:rPr>
          <w:t xml:space="preserve">.</w:t>
        </w:r>
      </w:ins>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numPr>
          <w:ilvl w:val="0"/>
          <w:numId w:val="3"/>
        </w:numPr>
        <w:ind w:left="720" w:hanging="360"/>
        <w:rPr>
          <w:u w:val="none"/>
          <w:rPrChange w:author="Marine Tarakjian" w:id="7" w:date="2023-12-01T08:28:19Z">
            <w:rPr/>
          </w:rPrChange>
        </w:rPr>
        <w:pPrChange w:author="Marine Tarakjian" w:id="0" w:date="2023-12-01T08:28:19Z">
          <w:pPr/>
        </w:pPrChange>
      </w:pPr>
      <w:r w:rsidDel="00000000" w:rsidR="00000000" w:rsidRPr="00000000">
        <w:rPr>
          <w:rtl w:val="0"/>
        </w:rPr>
        <w:t xml:space="preserve"> </w:t>
      </w:r>
      <w:ins w:author="Marine Tarakjian" w:id="6" w:date="2023-12-01T08:28:24Z">
        <w:r w:rsidDel="00000000" w:rsidR="00000000" w:rsidRPr="00000000">
          <w:rPr>
            <w:rtl w:val="0"/>
          </w:rPr>
          <w:t xml:space="preserve">Undergraduate Admission Application</w:t>
        </w:r>
        <w:r w:rsidDel="00000000" w:rsidR="00000000" w:rsidRPr="00000000">
          <w:rPr>
            <w:rtl w:val="0"/>
          </w:rPr>
          <w:br w:type="textWrapping"/>
        </w:r>
      </w:ins>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AUA practices holistic admissions. Each application is initially screened for technical eligibility. To be eligible for admission to AUA, applicants must provide proof of high school graduation or the equivalent by no later than the summer prior to the start of their undergraduate studies and submit a complete application with all required supplements. The AUA Undergraduate Admissions Committee (UAC) then conducts a thorough review of each eligible application. Some applicants may be called for an interview as part of the admissions process</w:t>
      </w:r>
      <w:ins w:author="Marine Tarakjian" w:id="8" w:date="2023-12-01T08:29:30Z">
        <w:r w:rsidDel="00000000" w:rsidR="00000000" w:rsidRPr="00000000">
          <w:rPr>
            <w:rtl w:val="0"/>
          </w:rPr>
          <w:t xml:space="preserve"> </w:t>
        </w:r>
        <w:r w:rsidDel="00000000" w:rsidR="00000000" w:rsidRPr="00000000">
          <w:rPr>
            <w:rtl w:val="0"/>
          </w:rPr>
          <w:t xml:space="preserve">if there is a reason for that</w:t>
        </w:r>
      </w:ins>
      <w:r w:rsidDel="00000000" w:rsidR="00000000" w:rsidRPr="00000000">
        <w:rPr>
          <w:rtl w:val="0"/>
        </w:rPr>
        <w:t xml:space="preserve">. As admissions to AUA is competitive, the UAC considers both academic and personal information including but not limited to educational background,</w:t>
      </w:r>
      <w:ins w:author="Marine Tarakjian" w:id="9" w:date="2023-12-01T08:30:05Z">
        <w:r w:rsidDel="00000000" w:rsidR="00000000" w:rsidRPr="00000000">
          <w:rPr>
            <w:rtl w:val="0"/>
          </w:rPr>
          <w:t xml:space="preserve"> </w:t>
        </w:r>
        <w:r w:rsidDel="00000000" w:rsidR="00000000" w:rsidRPr="00000000">
          <w:rPr>
            <w:rtl w:val="0"/>
          </w:rPr>
          <w:t xml:space="preserve">rigor of the school curriculum,</w:t>
        </w:r>
      </w:ins>
      <w:r w:rsidDel="00000000" w:rsidR="00000000" w:rsidRPr="00000000">
        <w:rPr>
          <w:rtl w:val="0"/>
        </w:rPr>
        <w:t xml:space="preserve"> official entrance exam score</w:t>
      </w:r>
      <w:ins w:author="Marine Tarakjian" w:id="10" w:date="2023-12-01T08:30:34Z">
        <w:r w:rsidDel="00000000" w:rsidR="00000000" w:rsidRPr="00000000">
          <w:rPr>
            <w:rtl w:val="0"/>
          </w:rPr>
          <w:t xml:space="preserve">(</w:t>
        </w:r>
      </w:ins>
      <w:r w:rsidDel="00000000" w:rsidR="00000000" w:rsidRPr="00000000">
        <w:rPr>
          <w:rtl w:val="0"/>
        </w:rPr>
        <w:t xml:space="preserve">s</w:t>
      </w:r>
      <w:ins w:author="Marine Tarakjian" w:id="11" w:date="2023-12-01T08:30:36Z">
        <w:r w:rsidDel="00000000" w:rsidR="00000000" w:rsidRPr="00000000">
          <w:rPr>
            <w:rtl w:val="0"/>
          </w:rPr>
          <w:t xml:space="preserve">)</w:t>
        </w:r>
      </w:ins>
      <w:r w:rsidDel="00000000" w:rsidR="00000000" w:rsidRPr="00000000">
        <w:rPr>
          <w:rtl w:val="0"/>
        </w:rPr>
        <w:t xml:space="preserve">, extracurricular and volunteer experience, essay</w:t>
      </w:r>
      <w:ins w:author="Marine Tarakjian" w:id="12" w:date="2023-12-01T08:30:22Z">
        <w:r w:rsidDel="00000000" w:rsidR="00000000" w:rsidRPr="00000000">
          <w:rPr>
            <w:rtl w:val="0"/>
          </w:rPr>
          <w:t xml:space="preserve">(</w:t>
        </w:r>
      </w:ins>
      <w:r w:rsidDel="00000000" w:rsidR="00000000" w:rsidRPr="00000000">
        <w:rPr>
          <w:rtl w:val="0"/>
        </w:rPr>
        <w:t xml:space="preserve">s</w:t>
      </w:r>
      <w:ins w:author="Marine Tarakjian" w:id="13" w:date="2023-12-01T08:30:23Z">
        <w:r w:rsidDel="00000000" w:rsidR="00000000" w:rsidRPr="00000000">
          <w:rPr>
            <w:rtl w:val="0"/>
          </w:rPr>
          <w:t xml:space="preserve">)</w:t>
        </w:r>
      </w:ins>
      <w:r w:rsidDel="00000000" w:rsidR="00000000" w:rsidRPr="00000000">
        <w:rPr>
          <w:rtl w:val="0"/>
        </w:rPr>
        <w:t xml:space="preserve">, and the interview, when applicable.</w:t>
      </w:r>
    </w:p>
    <w:p w:rsidR="00000000" w:rsidDel="00000000" w:rsidP="00000000" w:rsidRDefault="00000000" w:rsidRPr="00000000" w14:paraId="0000000D">
      <w:pPr>
        <w:rPr/>
      </w:pPr>
      <w:r w:rsidDel="00000000" w:rsidR="00000000" w:rsidRPr="00000000">
        <w:rPr>
          <w:rtl w:val="0"/>
        </w:rPr>
        <w:t xml:space="preserve"> </w:t>
      </w:r>
    </w:p>
    <w:p w:rsidR="00000000" w:rsidDel="00000000" w:rsidP="00000000" w:rsidRDefault="00000000" w:rsidRPr="00000000" w14:paraId="0000000E">
      <w:pPr>
        <w:rPr/>
      </w:pPr>
      <w:r w:rsidDel="00000000" w:rsidR="00000000" w:rsidRPr="00000000">
        <w:rPr>
          <w:rtl w:val="0"/>
        </w:rPr>
        <w:t xml:space="preserve">Admissions decisions are final and cannot be appealed.</w:t>
      </w:r>
    </w:p>
    <w:p w:rsidR="00000000" w:rsidDel="00000000" w:rsidP="00000000" w:rsidRDefault="00000000" w:rsidRPr="00000000" w14:paraId="0000000F">
      <w:pPr>
        <w:rPr/>
      </w:pPr>
      <w:r w:rsidDel="00000000" w:rsidR="00000000" w:rsidRPr="00000000">
        <w:rPr>
          <w:rtl w:val="0"/>
        </w:rPr>
        <w:t xml:space="preserve"> </w:t>
      </w:r>
    </w:p>
    <w:p w:rsidR="00000000" w:rsidDel="00000000" w:rsidP="00000000" w:rsidRDefault="00000000" w:rsidRPr="00000000" w14:paraId="00000010">
      <w:pPr>
        <w:rPr/>
      </w:pPr>
      <w:del w:author="Marine Tarakjian" w:id="14" w:date="2023-12-01T08:30:56Z">
        <w:r w:rsidDel="00000000" w:rsidR="00000000" w:rsidRPr="00000000">
          <w:rPr>
            <w:rtl w:val="0"/>
          </w:rPr>
          <w:delText xml:space="preserve">The American University of Armenia is open to all academically qualified applicants and does not discriminate. See AUA’s Non-Discrimination </w:delText>
        </w:r>
      </w:del>
      <w:ins w:author="Marine Tarakjian" w:id="15" w:date="2023-12-01T07:50:32Z">
        <w:del w:author="Marine Tarakjian" w:id="14" w:date="2023-12-01T08:30:56Z">
          <w:r w:rsidDel="00000000" w:rsidR="00000000" w:rsidRPr="00000000">
            <w:fldChar w:fldCharType="begin"/>
          </w:r>
          <w:r w:rsidDel="00000000" w:rsidR="00000000" w:rsidRPr="00000000">
            <w:delInstrText xml:space="preserve">HYPERLINK "https://policies.aua.am/policy/169"</w:delInstrText>
          </w:r>
          <w:r w:rsidDel="00000000" w:rsidR="00000000" w:rsidRPr="00000000">
            <w:fldChar w:fldCharType="separate"/>
          </w:r>
          <w:r w:rsidDel="00000000" w:rsidR="00000000" w:rsidRPr="00000000">
            <w:rPr>
              <w:color w:val="1155cc"/>
              <w:u w:val="single"/>
              <w:rtl w:val="0"/>
            </w:rPr>
            <w:delText xml:space="preserve">policy</w:delText>
          </w:r>
          <w:r w:rsidDel="00000000" w:rsidR="00000000" w:rsidRPr="00000000">
            <w:fldChar w:fldCharType="end"/>
          </w:r>
        </w:del>
      </w:ins>
      <w:del w:author="Marine Tarakjian" w:id="14" w:date="2023-12-01T08:30:56Z">
        <w:r w:rsidDel="00000000" w:rsidR="00000000" w:rsidRPr="00000000">
          <w:rPr>
            <w:rtl w:val="0"/>
          </w:rPr>
          <w:delText xml:space="preserve">.</w:delText>
        </w:r>
      </w:del>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 </w:t>
      </w:r>
    </w:p>
    <w:p w:rsidR="00000000" w:rsidDel="00000000" w:rsidP="00000000" w:rsidRDefault="00000000" w:rsidRPr="00000000" w14:paraId="00000012">
      <w:pPr>
        <w:rPr/>
      </w:pPr>
      <w:r w:rsidDel="00000000" w:rsidR="00000000" w:rsidRPr="00000000">
        <w:rPr>
          <w:rtl w:val="0"/>
        </w:rPr>
        <w:t xml:space="preserve">1.</w:t>
      </w:r>
      <w:ins w:author="Marine Tarakjian" w:id="16" w:date="2023-12-01T07:51:04Z">
        <w:r w:rsidDel="00000000" w:rsidR="00000000" w:rsidRPr="00000000">
          <w:rPr>
            <w:rtl w:val="0"/>
          </w:rPr>
          <w:t xml:space="preserve">1.</w:t>
        </w:r>
      </w:ins>
      <w:del w:author="Marine Tarakjian" w:id="16" w:date="2023-12-01T07:51:04Z">
        <w:r w:rsidDel="00000000" w:rsidR="00000000" w:rsidRPr="00000000">
          <w:rPr>
            <w:rtl w:val="0"/>
          </w:rPr>
          <w:delText xml:space="preserve">2 Undergraduate </w:delText>
        </w:r>
      </w:del>
      <w:ins w:author="Marine Tarakjian" w:id="16" w:date="2023-12-01T07:51:04Z">
        <w:r w:rsidDel="00000000" w:rsidR="00000000" w:rsidRPr="00000000">
          <w:rPr>
            <w:rtl w:val="0"/>
          </w:rPr>
          <w:t xml:space="preserve"> General </w:t>
        </w:r>
      </w:ins>
      <w:r w:rsidDel="00000000" w:rsidR="00000000" w:rsidRPr="00000000">
        <w:rPr>
          <w:rtl w:val="0"/>
        </w:rPr>
        <w:t xml:space="preserve">Admissions Requirements</w:t>
      </w:r>
    </w:p>
    <w:p w:rsidR="00000000" w:rsidDel="00000000" w:rsidP="00000000" w:rsidRDefault="00000000" w:rsidRPr="00000000" w14:paraId="00000013">
      <w:pPr>
        <w:rPr/>
      </w:pPr>
      <w:r w:rsidDel="00000000" w:rsidR="00000000" w:rsidRPr="00000000">
        <w:rPr>
          <w:rtl w:val="0"/>
        </w:rPr>
        <w:t xml:space="preserve"> </w:t>
      </w:r>
    </w:p>
    <w:p w:rsidR="00000000" w:rsidDel="00000000" w:rsidP="00000000" w:rsidRDefault="00000000" w:rsidRPr="00000000" w14:paraId="00000014">
      <w:pPr>
        <w:rPr/>
      </w:pPr>
      <w:r w:rsidDel="00000000" w:rsidR="00000000" w:rsidRPr="00000000">
        <w:rPr>
          <w:rtl w:val="0"/>
        </w:rPr>
        <w:t xml:space="preserve">To be considered for admission to AUA's undergraduate programs, an applicant must meet the following admissions requirements:</w:t>
      </w:r>
    </w:p>
    <w:p w:rsidR="00000000" w:rsidDel="00000000" w:rsidP="00000000" w:rsidRDefault="00000000" w:rsidRPr="00000000" w14:paraId="00000015">
      <w:pPr>
        <w:rPr/>
      </w:pPr>
      <w:r w:rsidDel="00000000" w:rsidR="00000000" w:rsidRPr="00000000">
        <w:rPr>
          <w:rtl w:val="0"/>
        </w:rPr>
        <w:t xml:space="preserve"> </w:t>
      </w:r>
    </w:p>
    <w:p w:rsidR="00000000" w:rsidDel="00000000" w:rsidP="00000000" w:rsidRDefault="00000000" w:rsidRPr="00000000" w14:paraId="00000016">
      <w:pPr>
        <w:rPr>
          <w:del w:author="Marine Tarakjian" w:id="17" w:date="2023-12-01T07:51:31Z"/>
        </w:rPr>
      </w:pPr>
      <w:del w:author="Marine Tarakjian" w:id="17" w:date="2023-12-01T07:51:31Z">
        <w:r w:rsidDel="00000000" w:rsidR="00000000" w:rsidRPr="00000000">
          <w:rPr>
            <w:rtl w:val="0"/>
          </w:rPr>
          <w:delText xml:space="preserve">Submit a complete AUA application for Admission to Undergraduate Study and all required supplements as outlined in the application instructions</w:delText>
        </w:r>
      </w:del>
    </w:p>
    <w:p w:rsidR="00000000" w:rsidDel="00000000" w:rsidP="00000000" w:rsidRDefault="00000000" w:rsidRPr="00000000" w14:paraId="00000017">
      <w:pPr>
        <w:rPr>
          <w:del w:author="Marine Tarakjian" w:id="17" w:date="2023-12-01T07:51:31Z"/>
        </w:rPr>
      </w:pPr>
      <w:del w:author="Marine Tarakjian" w:id="17" w:date="2023-12-01T07:51:31Z">
        <w:r w:rsidDel="00000000" w:rsidR="00000000" w:rsidRPr="00000000">
          <w:rPr>
            <w:rtl w:val="0"/>
          </w:rPr>
          <w:delText xml:space="preserve"> </w:delText>
        </w:r>
      </w:del>
    </w:p>
    <w:p w:rsidR="00000000" w:rsidDel="00000000" w:rsidP="00000000" w:rsidRDefault="00000000" w:rsidRPr="00000000" w14:paraId="00000018">
      <w:pPr>
        <w:rPr>
          <w:del w:author="Marine Tarakjian" w:id="17" w:date="2023-12-01T07:51:31Z"/>
        </w:rPr>
      </w:pPr>
      <w:del w:author="Marine Tarakjian" w:id="17" w:date="2023-12-01T07:51:31Z">
        <w:r w:rsidDel="00000000" w:rsidR="00000000" w:rsidRPr="00000000">
          <w:rPr>
            <w:rtl w:val="0"/>
          </w:rPr>
          <w:delText xml:space="preserve">Be a student in his/her final year of studies at a high-school or equivalent, or have already earned a high school or equivalency degree by the time of application submission (More information is available at admissions.aua.am/application-requirements/)</w:delText>
        </w:r>
      </w:del>
    </w:p>
    <w:p w:rsidR="00000000" w:rsidDel="00000000" w:rsidP="00000000" w:rsidRDefault="00000000" w:rsidRPr="00000000" w14:paraId="00000019">
      <w:pPr>
        <w:rPr>
          <w:del w:author="Marine Tarakjian" w:id="17" w:date="2023-12-01T07:51:31Z"/>
        </w:rPr>
      </w:pPr>
      <w:del w:author="Marine Tarakjian" w:id="17" w:date="2023-12-01T07:51:31Z">
        <w:r w:rsidDel="00000000" w:rsidR="00000000" w:rsidRPr="00000000">
          <w:rPr>
            <w:rtl w:val="0"/>
          </w:rPr>
          <w:delText xml:space="preserve"> </w:delText>
        </w:r>
      </w:del>
    </w:p>
    <w:p w:rsidR="00000000" w:rsidDel="00000000" w:rsidP="00000000" w:rsidRDefault="00000000" w:rsidRPr="00000000" w14:paraId="0000001A">
      <w:pPr>
        <w:rPr>
          <w:del w:author="Marine Tarakjian" w:id="17" w:date="2023-12-01T07:51:31Z"/>
        </w:rPr>
      </w:pPr>
      <w:del w:author="Marine Tarakjian" w:id="17" w:date="2023-12-01T07:51:31Z">
        <w:r w:rsidDel="00000000" w:rsidR="00000000" w:rsidRPr="00000000">
          <w:rPr>
            <w:rtl w:val="0"/>
          </w:rPr>
          <w:delText xml:space="preserve">Complete high school, or equivalent, by no later than the summer prior to the start of their undergraduate studies and submit proof of graduation</w:delText>
        </w:r>
      </w:del>
    </w:p>
    <w:p w:rsidR="00000000" w:rsidDel="00000000" w:rsidP="00000000" w:rsidRDefault="00000000" w:rsidRPr="00000000" w14:paraId="0000001B">
      <w:pPr>
        <w:rPr>
          <w:del w:author="Marine Tarakjian" w:id="17" w:date="2023-12-01T07:51:31Z"/>
        </w:rPr>
      </w:pPr>
      <w:del w:author="Marine Tarakjian" w:id="17" w:date="2023-12-01T07:51:31Z">
        <w:r w:rsidDel="00000000" w:rsidR="00000000" w:rsidRPr="00000000">
          <w:rPr>
            <w:rtl w:val="0"/>
          </w:rPr>
          <w:delText xml:space="preserve">Satisfy the English Language and Math Proficiency Requirements</w:delText>
        </w:r>
      </w:del>
    </w:p>
    <w:p w:rsidR="00000000" w:rsidDel="00000000" w:rsidP="00000000" w:rsidRDefault="00000000" w:rsidRPr="00000000" w14:paraId="0000001C">
      <w:pPr>
        <w:rPr/>
      </w:pPr>
      <w:del w:author="Marine Tarakjian" w:id="17" w:date="2023-12-01T07:51:31Z">
        <w:r w:rsidDel="00000000" w:rsidR="00000000" w:rsidRPr="00000000">
          <w:rPr>
            <w:rtl w:val="0"/>
          </w:rPr>
          <w:delText xml:space="preserve">Pay the non-refundable application fee</w:delText>
        </w:r>
      </w:del>
      <w:r w:rsidDel="00000000" w:rsidR="00000000" w:rsidRPr="00000000">
        <w:rPr>
          <w:rtl w:val="0"/>
        </w:rPr>
      </w:r>
    </w:p>
    <w:p w:rsidR="00000000" w:rsidDel="00000000" w:rsidP="00000000" w:rsidRDefault="00000000" w:rsidRPr="00000000" w14:paraId="0000001D">
      <w:pPr>
        <w:numPr>
          <w:ilvl w:val="0"/>
          <w:numId w:val="1"/>
        </w:numPr>
        <w:spacing w:before="220" w:line="276" w:lineRule="auto"/>
        <w:ind w:left="720" w:hanging="360"/>
        <w:rPr>
          <w:ins w:author="Marine Tarakjian" w:id="18" w:date="2023-12-01T07:52:25Z"/>
        </w:rPr>
      </w:pPr>
      <w:ins w:author="Marine Tarakjian" w:id="18" w:date="2023-12-01T07:52:25Z">
        <w:r w:rsidDel="00000000" w:rsidR="00000000" w:rsidRPr="00000000">
          <w:rPr>
            <w:rtl w:val="0"/>
          </w:rPr>
          <w:t xml:space="preserve">Complete AUA application for Admission to Undergraduate Study and all required supplements as outlined in the application instructions. Applications are available at:</w:t>
        </w:r>
        <w:r w:rsidDel="00000000" w:rsidR="00000000" w:rsidRPr="00000000">
          <w:rPr>
            <w:rtl w:val="0"/>
          </w:rPr>
          <w:t xml:space="preserve"> </w:t>
        </w:r>
        <w:r w:rsidDel="00000000" w:rsidR="00000000" w:rsidRPr="00000000">
          <w:fldChar w:fldCharType="begin"/>
        </w:r>
        <w:r w:rsidDel="00000000" w:rsidR="00000000" w:rsidRPr="00000000">
          <w:instrText xml:space="preserve">HYPERLINK "http://admissions.aua.am/apply"</w:instrText>
        </w:r>
        <w:r w:rsidDel="00000000" w:rsidR="00000000" w:rsidRPr="00000000">
          <w:fldChar w:fldCharType="separate"/>
        </w:r>
        <w:r w:rsidDel="00000000" w:rsidR="00000000" w:rsidRPr="00000000">
          <w:rPr>
            <w:rtl w:val="0"/>
          </w:rPr>
          <w:t xml:space="preserve">admissions.aua.am/apply</w:t>
        </w:r>
        <w:r w:rsidDel="00000000" w:rsidR="00000000" w:rsidRPr="00000000">
          <w:fldChar w:fldCharType="end"/>
        </w:r>
        <w:r w:rsidDel="00000000" w:rsidR="00000000" w:rsidRPr="00000000">
          <w:rPr>
            <w:rtl w:val="0"/>
          </w:rPr>
        </w:r>
      </w:ins>
    </w:p>
    <w:p w:rsidR="00000000" w:rsidDel="00000000" w:rsidP="00000000" w:rsidRDefault="00000000" w:rsidRPr="00000000" w14:paraId="0000001E">
      <w:pPr>
        <w:numPr>
          <w:ilvl w:val="0"/>
          <w:numId w:val="1"/>
        </w:numPr>
        <w:spacing w:line="276" w:lineRule="auto"/>
        <w:ind w:left="720" w:hanging="360"/>
        <w:rPr>
          <w:ins w:author="Marine Tarakjian" w:id="18" w:date="2023-12-01T07:52:25Z"/>
        </w:rPr>
      </w:pPr>
      <w:ins w:author="Marine Tarakjian" w:id="18" w:date="2023-12-01T07:52:25Z">
        <w:r w:rsidDel="00000000" w:rsidR="00000000" w:rsidRPr="00000000">
          <w:rPr>
            <w:rtl w:val="0"/>
          </w:rPr>
          <w:t xml:space="preserve">Official transcript of the secondary grades of High School. The applicant has to be in his/her final year of studies at a high-school or equivalent, or has to have earned a high school or equivalency degree by the time of application submission (More information is available at </w:t>
        </w:r>
        <w:r w:rsidDel="00000000" w:rsidR="00000000" w:rsidRPr="00000000">
          <w:fldChar w:fldCharType="begin"/>
        </w:r>
        <w:r w:rsidDel="00000000" w:rsidR="00000000" w:rsidRPr="00000000">
          <w:instrText xml:space="preserve">HYPERLINK "http://admissions.aua.am/application-requirements/)"</w:instrText>
        </w:r>
        <w:r w:rsidDel="00000000" w:rsidR="00000000" w:rsidRPr="00000000">
          <w:fldChar w:fldCharType="separate"/>
        </w:r>
        <w:r w:rsidDel="00000000" w:rsidR="00000000" w:rsidRPr="00000000">
          <w:rPr>
            <w:rtl w:val="0"/>
          </w:rPr>
          <w:t xml:space="preserve">admissions.aua.am/application-requirements/</w:t>
        </w:r>
        <w:r w:rsidDel="00000000" w:rsidR="00000000" w:rsidRPr="00000000">
          <w:fldChar w:fldCharType="end"/>
        </w:r>
        <w:r w:rsidDel="00000000" w:rsidR="00000000" w:rsidRPr="00000000">
          <w:fldChar w:fldCharType="begin"/>
        </w:r>
        <w:r w:rsidDel="00000000" w:rsidR="00000000" w:rsidRPr="00000000">
          <w:instrText xml:space="preserve">HYPERLINK "http://admissions.aua.am/application-requirements/)"</w:instrText>
        </w:r>
        <w:r w:rsidDel="00000000" w:rsidR="00000000" w:rsidRPr="00000000">
          <w:fldChar w:fldCharType="separate"/>
        </w:r>
        <w:r w:rsidDel="00000000" w:rsidR="00000000" w:rsidRPr="00000000">
          <w:rPr>
            <w:rtl w:val="0"/>
          </w:rPr>
          <w:t xml:space="preserve">)</w:t>
        </w:r>
        <w:r w:rsidDel="00000000" w:rsidR="00000000" w:rsidRPr="00000000">
          <w:fldChar w:fldCharType="end"/>
        </w:r>
        <w:r w:rsidDel="00000000" w:rsidR="00000000" w:rsidRPr="00000000">
          <w:rPr>
            <w:rtl w:val="0"/>
          </w:rPr>
        </w:r>
      </w:ins>
    </w:p>
    <w:p w:rsidR="00000000" w:rsidDel="00000000" w:rsidP="00000000" w:rsidRDefault="00000000" w:rsidRPr="00000000" w14:paraId="0000001F">
      <w:pPr>
        <w:numPr>
          <w:ilvl w:val="0"/>
          <w:numId w:val="1"/>
        </w:numPr>
        <w:spacing w:line="276" w:lineRule="auto"/>
        <w:ind w:left="720" w:hanging="360"/>
        <w:rPr>
          <w:ins w:author="Marine Tarakjian" w:id="18" w:date="2023-12-01T07:52:25Z"/>
        </w:rPr>
      </w:pPr>
      <w:ins w:author="Marine Tarakjian" w:id="18" w:date="2023-12-01T07:52:25Z">
        <w:r w:rsidDel="00000000" w:rsidR="00000000" w:rsidRPr="00000000">
          <w:rPr>
            <w:rtl w:val="0"/>
          </w:rPr>
          <w:t xml:space="preserve">Proof of High School graduation no later than the summer prior to the start of undergraduate classes at AUA. More information regarding accepted equivalency degrees is available under Proof of High School Graduation</w:t>
        </w:r>
        <w:r w:rsidDel="00000000" w:rsidR="00000000" w:rsidRPr="00000000">
          <w:rPr>
            <w:rtl w:val="0"/>
          </w:rPr>
          <w:t xml:space="preserve"> </w:t>
        </w:r>
        <w:r w:rsidDel="00000000" w:rsidR="00000000" w:rsidRPr="00000000">
          <w:fldChar w:fldCharType="begin"/>
        </w:r>
        <w:r w:rsidDel="00000000" w:rsidR="00000000" w:rsidRPr="00000000">
          <w:instrText xml:space="preserve">HYPERLINK "http://admissions.aua.am/application-requirements/"</w:instrText>
        </w:r>
        <w:r w:rsidDel="00000000" w:rsidR="00000000" w:rsidRPr="00000000">
          <w:fldChar w:fldCharType="separate"/>
        </w:r>
        <w:r w:rsidDel="00000000" w:rsidR="00000000" w:rsidRPr="00000000">
          <w:rPr>
            <w:rtl w:val="0"/>
          </w:rPr>
          <w:t xml:space="preserve">here</w:t>
        </w:r>
        <w:r w:rsidDel="00000000" w:rsidR="00000000" w:rsidRPr="00000000">
          <w:fldChar w:fldCharType="end"/>
        </w:r>
        <w:r w:rsidDel="00000000" w:rsidR="00000000" w:rsidRPr="00000000">
          <w:rPr>
            <w:rtl w:val="0"/>
          </w:rPr>
        </w:r>
      </w:ins>
    </w:p>
    <w:p w:rsidR="00000000" w:rsidDel="00000000" w:rsidP="00000000" w:rsidRDefault="00000000" w:rsidRPr="00000000" w14:paraId="00000020">
      <w:pPr>
        <w:numPr>
          <w:ilvl w:val="0"/>
          <w:numId w:val="1"/>
        </w:numPr>
        <w:spacing w:line="276" w:lineRule="auto"/>
        <w:ind w:left="720" w:hanging="360"/>
        <w:rPr>
          <w:ins w:author="Marine Tarakjian" w:id="18" w:date="2023-12-01T07:52:25Z"/>
        </w:rPr>
      </w:pPr>
      <w:ins w:author="Marine Tarakjian" w:id="18" w:date="2023-12-01T07:52:25Z">
        <w:r w:rsidDel="00000000" w:rsidR="00000000" w:rsidRPr="00000000">
          <w:rPr>
            <w:rtl w:val="0"/>
          </w:rPr>
          <w:t xml:space="preserve">Satisfy the English Language and Math Proficiency Requirements (section 1.2 below)</w:t>
        </w:r>
        <w:r w:rsidDel="00000000" w:rsidR="00000000" w:rsidRPr="00000000">
          <w:rPr>
            <w:rtl w:val="0"/>
          </w:rPr>
        </w:r>
      </w:ins>
    </w:p>
    <w:p w:rsidR="00000000" w:rsidDel="00000000" w:rsidP="00000000" w:rsidRDefault="00000000" w:rsidRPr="00000000" w14:paraId="00000021">
      <w:pPr>
        <w:numPr>
          <w:ilvl w:val="0"/>
          <w:numId w:val="4"/>
        </w:numPr>
        <w:spacing w:line="276" w:lineRule="auto"/>
        <w:ind w:left="720" w:hanging="360"/>
        <w:rPr>
          <w:ins w:author="Marine Tarakjian" w:id="18" w:date="2023-12-01T07:52:25Z"/>
        </w:rPr>
      </w:pPr>
      <w:ins w:author="Marine Tarakjian" w:id="18" w:date="2023-12-01T07:52:25Z">
        <w:r w:rsidDel="00000000" w:rsidR="00000000" w:rsidRPr="00000000">
          <w:rPr>
            <w:rtl w:val="0"/>
          </w:rPr>
          <w:t xml:space="preserve">A scan of the government-issued photo identification document (e.g. passport, national identification card)</w:t>
        </w:r>
        <w:r w:rsidDel="00000000" w:rsidR="00000000" w:rsidRPr="00000000">
          <w:rPr>
            <w:rtl w:val="0"/>
          </w:rPr>
        </w:r>
      </w:ins>
    </w:p>
    <w:p w:rsidR="00000000" w:rsidDel="00000000" w:rsidP="00000000" w:rsidRDefault="00000000" w:rsidRPr="00000000" w14:paraId="00000022">
      <w:pPr>
        <w:numPr>
          <w:ilvl w:val="0"/>
          <w:numId w:val="4"/>
        </w:numPr>
        <w:spacing w:line="276" w:lineRule="auto"/>
        <w:ind w:left="720" w:hanging="360"/>
        <w:rPr>
          <w:ins w:author="Marine Tarakjian" w:id="18" w:date="2023-12-01T07:52:25Z"/>
        </w:rPr>
      </w:pPr>
      <w:ins w:author="Marine Tarakjian" w:id="18" w:date="2023-12-01T07:52:25Z">
        <w:r w:rsidDel="00000000" w:rsidR="00000000" w:rsidRPr="00000000">
          <w:rPr>
            <w:rtl w:val="0"/>
          </w:rPr>
          <w:t xml:space="preserve">A scan of the Social Services number card (for Armenian citizens only)</w:t>
        </w:r>
        <w:r w:rsidDel="00000000" w:rsidR="00000000" w:rsidRPr="00000000">
          <w:rPr>
            <w:rtl w:val="0"/>
          </w:rPr>
        </w:r>
      </w:ins>
    </w:p>
    <w:p w:rsidR="00000000" w:rsidDel="00000000" w:rsidP="00000000" w:rsidRDefault="00000000" w:rsidRPr="00000000" w14:paraId="00000023">
      <w:pPr>
        <w:numPr>
          <w:ilvl w:val="0"/>
          <w:numId w:val="4"/>
        </w:numPr>
        <w:spacing w:line="276" w:lineRule="auto"/>
        <w:ind w:left="720" w:hanging="360"/>
        <w:rPr>
          <w:ins w:author="Marine Tarakjian" w:id="18" w:date="2023-12-01T07:52:25Z"/>
        </w:rPr>
      </w:pPr>
      <w:ins w:author="Marine Tarakjian" w:id="18" w:date="2023-12-01T07:52:25Z">
        <w:r w:rsidDel="00000000" w:rsidR="00000000" w:rsidRPr="00000000">
          <w:rPr>
            <w:rtl w:val="0"/>
          </w:rPr>
          <w:t xml:space="preserve">A recent photo of the applicant that meets the photo requirements listed in the online application instructions</w:t>
        </w:r>
        <w:r w:rsidDel="00000000" w:rsidR="00000000" w:rsidRPr="00000000">
          <w:rPr>
            <w:rtl w:val="0"/>
          </w:rPr>
        </w:r>
      </w:ins>
    </w:p>
    <w:p w:rsidR="00000000" w:rsidDel="00000000" w:rsidP="00000000" w:rsidRDefault="00000000" w:rsidRPr="00000000" w14:paraId="00000024">
      <w:pPr>
        <w:numPr>
          <w:ilvl w:val="0"/>
          <w:numId w:val="4"/>
        </w:numPr>
        <w:spacing w:line="276" w:lineRule="auto"/>
        <w:ind w:left="720" w:hanging="360"/>
        <w:rPr>
          <w:rFonts w:ascii="Arial" w:cs="Arial" w:eastAsia="Arial" w:hAnsi="Arial"/>
          <w:b w:val="0"/>
          <w:i w:val="0"/>
          <w:smallCaps w:val="0"/>
          <w:strike w:val="0"/>
          <w:color w:val="000000"/>
          <w:sz w:val="22"/>
          <w:szCs w:val="22"/>
          <w:u w:val="none"/>
          <w:shd w:fill="auto" w:val="clear"/>
          <w:vertAlign w:val="baseline"/>
          <w:rPrChange w:author="Marine Tarakjian" w:id="19" w:date="2023-12-01T07:52:25Z">
            <w:rPr/>
          </w:rPrChange>
        </w:rPr>
        <w:pPrChange w:author="Marine Tarakjian" w:id="0" w:date="2023-12-01T07:52:25Z">
          <w:pPr/>
        </w:pPrChange>
      </w:pPr>
      <w:ins w:author="Marine Tarakjian" w:id="18" w:date="2023-12-01T07:52:25Z">
        <w:r w:rsidDel="00000000" w:rsidR="00000000" w:rsidRPr="00000000">
          <w:rPr>
            <w:rtl w:val="0"/>
          </w:rPr>
          <w:t xml:space="preserve">Non-refundable application fee</w:t>
        </w:r>
      </w:ins>
      <w:r w:rsidDel="00000000" w:rsidR="00000000" w:rsidRPr="00000000">
        <w:rPr>
          <w:rtl w:val="0"/>
        </w:rPr>
        <w:t xml:space="preserve"> </w:t>
        <w:br w:type="textWrapping"/>
      </w:r>
    </w:p>
    <w:p w:rsidR="00000000" w:rsidDel="00000000" w:rsidP="00000000" w:rsidRDefault="00000000" w:rsidRPr="00000000" w14:paraId="00000025">
      <w:pPr>
        <w:rPr/>
      </w:pPr>
      <w:r w:rsidDel="00000000" w:rsidR="00000000" w:rsidRPr="00000000">
        <w:rPr>
          <w:rtl w:val="0"/>
        </w:rPr>
        <w:t xml:space="preserve">1.</w:t>
      </w:r>
      <w:ins w:author="Marine Tarakjian" w:id="20" w:date="2023-12-01T07:53:24Z">
        <w:r w:rsidDel="00000000" w:rsidR="00000000" w:rsidRPr="00000000">
          <w:rPr>
            <w:rtl w:val="0"/>
          </w:rPr>
          <w:t xml:space="preserve">2.</w:t>
        </w:r>
      </w:ins>
      <w:del w:author="Marine Tarakjian" w:id="20" w:date="2023-12-01T07:53:24Z">
        <w:r w:rsidDel="00000000" w:rsidR="00000000" w:rsidRPr="00000000">
          <w:rPr>
            <w:rtl w:val="0"/>
          </w:rPr>
          <w:delText xml:space="preserve">3</w:delText>
        </w:r>
      </w:del>
      <w:r w:rsidDel="00000000" w:rsidR="00000000" w:rsidRPr="00000000">
        <w:rPr>
          <w:rtl w:val="0"/>
        </w:rPr>
        <w:t xml:space="preserve"> </w:t>
      </w:r>
      <w:del w:author="Marine Tarakjian" w:id="21" w:date="2023-12-01T07:53:40Z">
        <w:r w:rsidDel="00000000" w:rsidR="00000000" w:rsidRPr="00000000">
          <w:rPr>
            <w:rtl w:val="0"/>
          </w:rPr>
          <w:delText xml:space="preserve">Admissions Requirements – English Language Proficiency</w:delText>
        </w:r>
      </w:del>
      <w:ins w:author="Marine Tarakjian" w:id="21" w:date="2023-12-01T07:53:40Z">
        <w:r w:rsidDel="00000000" w:rsidR="00000000" w:rsidRPr="00000000">
          <w:rPr>
            <w:rtl w:val="0"/>
          </w:rPr>
          <w:t xml:space="preserve">Entrance Exam/Standardized Test Requirements</w:t>
        </w:r>
      </w:ins>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 </w:t>
      </w:r>
      <w:ins w:author="Marine Tarakjian" w:id="22" w:date="2023-12-01T07:53:53Z">
        <w:r w:rsidDel="00000000" w:rsidR="00000000" w:rsidRPr="00000000">
          <w:rPr>
            <w:rtl w:val="0"/>
          </w:rPr>
          <w:tab/>
          <w:t xml:space="preserve">A. English Language Proficiency</w:t>
        </w:r>
      </w:ins>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The language of instruction at AUA is English. As such, all applicants must demonstrate sufficient proficiency in the language to successfully participate in courses at AUA.</w:t>
      </w:r>
    </w:p>
    <w:p w:rsidR="00000000" w:rsidDel="00000000" w:rsidP="00000000" w:rsidRDefault="00000000" w:rsidRPr="00000000" w14:paraId="00000028">
      <w:pPr>
        <w:rPr/>
      </w:pPr>
      <w:r w:rsidDel="00000000" w:rsidR="00000000" w:rsidRPr="00000000">
        <w:rPr>
          <w:rtl w:val="0"/>
        </w:rPr>
        <w:t xml:space="preserve"> </w:t>
      </w:r>
    </w:p>
    <w:p w:rsidR="00000000" w:rsidDel="00000000" w:rsidP="00000000" w:rsidRDefault="00000000" w:rsidRPr="00000000" w14:paraId="00000029">
      <w:pPr>
        <w:rPr/>
      </w:pPr>
      <w:r w:rsidDel="00000000" w:rsidR="00000000" w:rsidRPr="00000000">
        <w:rPr>
          <w:rtl w:val="0"/>
        </w:rPr>
        <w:t xml:space="preserve">Applicants whose primary language is not English are required to demonstrate English language proficiency </w:t>
      </w:r>
      <w:del w:author="Marine Tarakjian" w:id="23" w:date="2023-12-01T07:55:13Z">
        <w:r w:rsidDel="00000000" w:rsidR="00000000" w:rsidRPr="00000000">
          <w:rPr>
            <w:rtl w:val="0"/>
          </w:rPr>
          <w:delText xml:space="preserve">for admission consideration. Some applicants may be eligible to receive a waiver of the English Language Proficiency requirement if they meet the criteria in the English Language Proficiency Test Waiver Policy. Others must submit official exam results confirming English Language Proficiency either from the Test of English as a Foreign Language Internet Based Test (TOEFL iBT) or the International English Language Testing System (IELTS Academic).</w:delText>
        </w:r>
      </w:del>
      <w:ins w:author="Marine Tarakjian" w:id="23" w:date="2023-12-01T07:55:13Z">
        <w:r w:rsidDel="00000000" w:rsidR="00000000" w:rsidRPr="00000000">
          <w:rPr>
            <w:rtl w:val="0"/>
          </w:rPr>
          <w:t xml:space="preserve">either </w:t>
        </w:r>
        <w:r w:rsidDel="00000000" w:rsidR="00000000" w:rsidRPr="00000000">
          <w:rPr>
            <w:rtl w:val="0"/>
          </w:rPr>
          <w:t xml:space="preserve">through the Test</w:t>
        </w:r>
        <w:r w:rsidDel="00000000" w:rsidR="00000000" w:rsidRPr="00000000">
          <w:rPr>
            <w:rtl w:val="0"/>
          </w:rPr>
          <w:t xml:space="preserve"> of English as a Foreign Language Internet Based Test (TOEFL iBT) or the International English Language Testing System (IELTS Academic). Native or near-native English speakers are eligible to receive a waiver for the English Language Proficiency exam should they meet the eligibility requirements as outlined in the </w:t>
        </w:r>
        <w:r w:rsidDel="00000000" w:rsidR="00000000" w:rsidRPr="00000000">
          <w:rPr>
            <w:rtl w:val="0"/>
          </w:rPr>
          <w:t xml:space="preserve">English Language Proficiency Test Waiver</w:t>
        </w:r>
        <w:r w:rsidDel="00000000" w:rsidR="00000000" w:rsidRPr="00000000">
          <w:rPr>
            <w:rtl w:val="0"/>
          </w:rPr>
          <w:t xml:space="preserve"> </w:t>
        </w:r>
        <w:r w:rsidDel="00000000" w:rsidR="00000000" w:rsidRPr="00000000">
          <w:fldChar w:fldCharType="begin"/>
        </w:r>
        <w:r w:rsidDel="00000000" w:rsidR="00000000" w:rsidRPr="00000000">
          <w:instrText xml:space="preserve">HYPERLINK "https://policies.aua.am/policy/154"</w:instrText>
        </w:r>
        <w:r w:rsidDel="00000000" w:rsidR="00000000" w:rsidRPr="00000000">
          <w:fldChar w:fldCharType="separate"/>
        </w:r>
        <w:r w:rsidDel="00000000" w:rsidR="00000000" w:rsidRPr="00000000">
          <w:rPr>
            <w:rtl w:val="0"/>
          </w:rPr>
          <w:t xml:space="preserve">Policy</w:t>
        </w:r>
        <w:r w:rsidDel="00000000" w:rsidR="00000000" w:rsidRPr="00000000">
          <w:fldChar w:fldCharType="end"/>
        </w:r>
        <w:r w:rsidDel="00000000" w:rsidR="00000000" w:rsidRPr="00000000">
          <w:rPr>
            <w:rtl w:val="0"/>
          </w:rPr>
          <w:t xml:space="preserve">.</w:t>
        </w:r>
      </w:ins>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 </w:t>
      </w:r>
    </w:p>
    <w:p w:rsidR="00000000" w:rsidDel="00000000" w:rsidP="00000000" w:rsidRDefault="00000000" w:rsidRPr="00000000" w14:paraId="0000002B">
      <w:pPr>
        <w:rPr>
          <w:del w:author="Marine Tarakjian" w:id="30" w:date="2023-12-01T07:56:23Z"/>
        </w:rPr>
      </w:pPr>
      <w:r w:rsidDel="00000000" w:rsidR="00000000" w:rsidRPr="00000000">
        <w:rPr>
          <w:rtl w:val="0"/>
        </w:rPr>
        <w:t xml:space="preserve">Applicants should note that the UAC will consider both the officially reported total scores as well as all sub-scores at the time of application. </w:t>
      </w:r>
      <w:del w:author="Marine Tarakjian" w:id="24" w:date="2023-12-01T07:55:59Z">
        <w:r w:rsidDel="00000000" w:rsidR="00000000" w:rsidRPr="00000000">
          <w:rPr>
            <w:rtl w:val="0"/>
          </w:rPr>
          <w:delText xml:space="preserve">Applicants who score above the English language proficiency target scores are not guaranteed admission. </w:delText>
        </w:r>
      </w:del>
      <w:r w:rsidDel="00000000" w:rsidR="00000000" w:rsidRPr="00000000">
        <w:rPr>
          <w:rtl w:val="0"/>
        </w:rPr>
        <w:t xml:space="preserve">Applicants </w:t>
      </w:r>
      <w:ins w:author="Marine Tarakjian" w:id="25" w:date="2023-12-01T07:59:54Z">
        <w:r w:rsidDel="00000000" w:rsidR="00000000" w:rsidRPr="00000000">
          <w:rPr>
            <w:rtl w:val="0"/>
          </w:rPr>
          <w:t xml:space="preserve">scoring </w:t>
        </w:r>
      </w:ins>
      <w:del w:author="Marine Tarakjian" w:id="25" w:date="2023-12-01T07:59:54Z">
        <w:r w:rsidDel="00000000" w:rsidR="00000000" w:rsidRPr="00000000">
          <w:rPr>
            <w:rtl w:val="0"/>
          </w:rPr>
          <w:delText xml:space="preserve">with a</w:delText>
        </w:r>
      </w:del>
      <w:r w:rsidDel="00000000" w:rsidR="00000000" w:rsidRPr="00000000">
        <w:rPr>
          <w:rtl w:val="0"/>
        </w:rPr>
        <w:t xml:space="preserve"> </w:t>
      </w:r>
      <w:ins w:author="Marine Tarakjian" w:id="26" w:date="2023-12-01T07:58:30Z">
        <w:r w:rsidDel="00000000" w:rsidR="00000000" w:rsidRPr="00000000">
          <w:rPr>
            <w:rtl w:val="0"/>
          </w:rPr>
          <w:t xml:space="preserve">below </w:t>
        </w:r>
      </w:ins>
      <w:r w:rsidDel="00000000" w:rsidR="00000000" w:rsidRPr="00000000">
        <w:rPr>
          <w:rtl w:val="0"/>
        </w:rPr>
        <w:t xml:space="preserve">6</w:t>
      </w:r>
      <w:ins w:author="Marine Tarakjian" w:id="27" w:date="2023-12-01T07:58:40Z">
        <w:r w:rsidDel="00000000" w:rsidR="00000000" w:rsidRPr="00000000">
          <w:rPr>
            <w:rtl w:val="0"/>
          </w:rPr>
          <w:t xml:space="preserve">8</w:t>
        </w:r>
      </w:ins>
      <w:del w:author="Marine Tarakjian" w:id="27" w:date="2023-12-01T07:58:40Z">
        <w:r w:rsidDel="00000000" w:rsidR="00000000" w:rsidRPr="00000000">
          <w:rPr>
            <w:rtl w:val="0"/>
          </w:rPr>
          <w:delText xml:space="preserve">7 or lower</w:delText>
        </w:r>
      </w:del>
      <w:r w:rsidDel="00000000" w:rsidR="00000000" w:rsidRPr="00000000">
        <w:rPr>
          <w:rtl w:val="0"/>
        </w:rPr>
        <w:t xml:space="preserve"> on the TOEFL iBT or </w:t>
      </w:r>
      <w:ins w:author="Marine Tarakjian" w:id="28" w:date="2023-12-01T07:58:50Z">
        <w:r w:rsidDel="00000000" w:rsidR="00000000" w:rsidRPr="00000000">
          <w:rPr>
            <w:rtl w:val="0"/>
          </w:rPr>
          <w:t xml:space="preserve">below 6</w:t>
        </w:r>
      </w:ins>
      <w:del w:author="Marine Tarakjian" w:id="28" w:date="2023-12-01T07:58:50Z">
        <w:r w:rsidDel="00000000" w:rsidR="00000000" w:rsidRPr="00000000">
          <w:rPr>
            <w:rtl w:val="0"/>
          </w:rPr>
          <w:delText xml:space="preserve">5.5</w:delText>
        </w:r>
      </w:del>
      <w:r w:rsidDel="00000000" w:rsidR="00000000" w:rsidRPr="00000000">
        <w:rPr>
          <w:rtl w:val="0"/>
        </w:rPr>
        <w:t xml:space="preserve"> </w:t>
      </w:r>
      <w:del w:author="Marine Tarakjian" w:id="29" w:date="2023-12-01T07:58:59Z">
        <w:r w:rsidDel="00000000" w:rsidR="00000000" w:rsidRPr="00000000">
          <w:rPr>
            <w:rtl w:val="0"/>
          </w:rPr>
          <w:delText xml:space="preserve">or lower </w:delText>
        </w:r>
      </w:del>
      <w:r w:rsidDel="00000000" w:rsidR="00000000" w:rsidRPr="00000000">
        <w:rPr>
          <w:rtl w:val="0"/>
        </w:rPr>
        <w:t xml:space="preserve">on the IELTS Academic will be automatically denied.</w:t>
      </w:r>
      <w:del w:author="Marine Tarakjian" w:id="30" w:date="2023-12-01T07:56:23Z">
        <w:r w:rsidDel="00000000" w:rsidR="00000000" w:rsidRPr="00000000">
          <w:rPr>
            <w:rtl w:val="0"/>
          </w:rPr>
        </w:r>
      </w:del>
    </w:p>
    <w:p w:rsidR="00000000" w:rsidDel="00000000" w:rsidP="00000000" w:rsidRDefault="00000000" w:rsidRPr="00000000" w14:paraId="0000002C">
      <w:pPr>
        <w:rPr>
          <w:del w:author="Marine Tarakjian" w:id="30" w:date="2023-12-01T07:56:23Z"/>
        </w:rPr>
        <w:pPrChange w:author="Marine Tarakjian" w:id="0" w:date="2023-12-01T07:56:23Z">
          <w:pPr/>
        </w:pPrChange>
      </w:pPr>
      <w:del w:author="Marine Tarakjian" w:id="30" w:date="2023-12-01T07:56:23Z">
        <w:r w:rsidDel="00000000" w:rsidR="00000000" w:rsidRPr="00000000">
          <w:rPr>
            <w:rtl w:val="0"/>
          </w:rPr>
          <w:delText xml:space="preserve"> </w:delText>
        </w:r>
      </w:del>
    </w:p>
    <w:p w:rsidR="00000000" w:rsidDel="00000000" w:rsidP="00000000" w:rsidRDefault="00000000" w:rsidRPr="00000000" w14:paraId="0000002D">
      <w:pPr>
        <w:rPr/>
        <w:pPrChange w:author="Marine Tarakjian" w:id="0" w:date="2023-12-01T07:56:23Z">
          <w:pPr/>
        </w:pPrChange>
      </w:pPr>
      <w:del w:author="Marine Tarakjian" w:id="30" w:date="2023-12-01T07:56:23Z">
        <w:r w:rsidDel="00000000" w:rsidR="00000000" w:rsidRPr="00000000">
          <w:rPr>
            <w:rtl w:val="0"/>
          </w:rPr>
          <w:delText xml:space="preserve">For more information, refer to AUA’s undergraduate selection process and student profile</w:delText>
        </w:r>
        <w:r w:rsidDel="00000000" w:rsidR="00000000" w:rsidRPr="00000000">
          <w:fldChar w:fldCharType="begin"/>
        </w:r>
        <w:r w:rsidDel="00000000" w:rsidR="00000000" w:rsidRPr="00000000">
          <w:delInstrText xml:space="preserve">HYPERLINK "https://admissions.aua.am/ugrad/selection/#target"</w:delInstrText>
        </w:r>
        <w:r w:rsidDel="00000000" w:rsidR="00000000" w:rsidRPr="00000000">
          <w:fldChar w:fldCharType="separate"/>
        </w:r>
        <w:r w:rsidDel="00000000" w:rsidR="00000000" w:rsidRPr="00000000">
          <w:rPr>
            <w:color w:val="1155cc"/>
            <w:u w:val="single"/>
            <w:rtl w:val="0"/>
          </w:rPr>
          <w:delText xml:space="preserve"> webpage.</w:delText>
        </w:r>
        <w:r w:rsidDel="00000000" w:rsidR="00000000" w:rsidRPr="00000000">
          <w:fldChar w:fldCharType="end"/>
        </w:r>
      </w:del>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 </w:t>
      </w:r>
    </w:p>
    <w:p w:rsidR="00000000" w:rsidDel="00000000" w:rsidP="00000000" w:rsidRDefault="00000000" w:rsidRPr="00000000" w14:paraId="0000002F">
      <w:pPr>
        <w:rPr/>
      </w:pPr>
      <w:r w:rsidDel="00000000" w:rsidR="00000000" w:rsidRPr="00000000">
        <w:rPr>
          <w:rtl w:val="0"/>
        </w:rPr>
        <w:t xml:space="preserve">For AUA application purposes, the TOEFL iBT/IELTS Academic scores are only valid for two years. Applicants must ensure that test scores are sent electronically to AUA by selecting </w:t>
      </w:r>
      <w:ins w:author="Marine Tarakjian" w:id="32" w:date="2023-12-01T07:56:48Z">
        <w:r w:rsidDel="00000000" w:rsidR="00000000" w:rsidRPr="00000000">
          <w:rPr>
            <w:rtl w:val="0"/>
          </w:rPr>
          <w:t xml:space="preserve">the </w:t>
        </w:r>
      </w:ins>
      <w:r w:rsidDel="00000000" w:rsidR="00000000" w:rsidRPr="00000000">
        <w:rPr>
          <w:rtl w:val="0"/>
        </w:rPr>
        <w:t xml:space="preserve">institution code:</w:t>
      </w:r>
    </w:p>
    <w:p w:rsidR="00000000" w:rsidDel="00000000" w:rsidP="00000000" w:rsidRDefault="00000000" w:rsidRPr="00000000" w14:paraId="00000030">
      <w:pPr>
        <w:rPr/>
      </w:pPr>
      <w:r w:rsidDel="00000000" w:rsidR="00000000" w:rsidRPr="00000000">
        <w:rPr>
          <w:rtl w:val="0"/>
        </w:rPr>
        <w:t xml:space="preserve"> </w:t>
      </w:r>
    </w:p>
    <w:p w:rsidR="00000000" w:rsidDel="00000000" w:rsidP="00000000" w:rsidRDefault="00000000" w:rsidRPr="00000000" w14:paraId="00000031">
      <w:pPr>
        <w:rPr/>
      </w:pPr>
      <w:r w:rsidDel="00000000" w:rsidR="00000000" w:rsidRPr="00000000">
        <w:rPr>
          <w:rtl w:val="0"/>
        </w:rPr>
        <w:t xml:space="preserve">TOEFL iBT - 4151</w:t>
      </w:r>
    </w:p>
    <w:p w:rsidR="00000000" w:rsidDel="00000000" w:rsidP="00000000" w:rsidRDefault="00000000" w:rsidRPr="00000000" w14:paraId="00000032">
      <w:pPr>
        <w:rPr/>
      </w:pPr>
      <w:r w:rsidDel="00000000" w:rsidR="00000000" w:rsidRPr="00000000">
        <w:rPr>
          <w:rtl w:val="0"/>
        </w:rPr>
        <w:t xml:space="preserve">IELTS Academic - 40 Baghramyan Ave, Yerevan</w:t>
      </w:r>
      <w:del w:author="Marine Tarakjian" w:id="33" w:date="2023-12-01T07:57:41Z">
        <w:r w:rsidDel="00000000" w:rsidR="00000000" w:rsidRPr="00000000">
          <w:rPr>
            <w:rtl w:val="0"/>
          </w:rPr>
          <w:delText xml:space="preserve"> Academic.</w:delText>
        </w:r>
      </w:del>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 </w:t>
      </w:r>
    </w:p>
    <w:p w:rsidR="00000000" w:rsidDel="00000000" w:rsidP="00000000" w:rsidRDefault="00000000" w:rsidRPr="00000000" w14:paraId="00000034">
      <w:pPr>
        <w:rPr/>
      </w:pPr>
      <w:r w:rsidDel="00000000" w:rsidR="00000000" w:rsidRPr="00000000">
        <w:rPr>
          <w:rtl w:val="0"/>
        </w:rPr>
        <w:t xml:space="preserve">Applications are not considered complete until the Office of Admissions has received the English language proficiency official score reports.</w:t>
      </w:r>
      <w:del w:author="Marine Tarakjian" w:id="34" w:date="2023-12-01T08:00:54Z">
        <w:r w:rsidDel="00000000" w:rsidR="00000000" w:rsidRPr="00000000">
          <w:rPr>
            <w:rtl w:val="0"/>
          </w:rPr>
          <w:delText xml:space="preserve"> Native or near-native English speakers are eligible to receive a waiver for the English Language Proficiency exam should they meet the eligibility requirements as outlined in the English Language Proficiency Test Waiver Policy.</w:delText>
        </w:r>
      </w:del>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 </w:t>
      </w:r>
    </w:p>
    <w:p w:rsidR="00000000" w:rsidDel="00000000" w:rsidP="00000000" w:rsidRDefault="00000000" w:rsidRPr="00000000" w14:paraId="00000036">
      <w:pPr>
        <w:rPr/>
      </w:pPr>
      <w:del w:author="Marine Tarakjian" w:id="35" w:date="2023-12-01T08:01:07Z">
        <w:r w:rsidDel="00000000" w:rsidR="00000000" w:rsidRPr="00000000">
          <w:rPr>
            <w:rtl w:val="0"/>
          </w:rPr>
          <w:delText xml:space="preserve">1.4 See English Language Proficiency Test Waiver Policy here.</w:delText>
        </w:r>
      </w:del>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 </w:t>
      </w:r>
    </w:p>
    <w:p w:rsidR="00000000" w:rsidDel="00000000" w:rsidP="00000000" w:rsidRDefault="00000000" w:rsidRPr="00000000" w14:paraId="00000038">
      <w:pPr>
        <w:rPr/>
      </w:pPr>
      <w:del w:author="Marine Tarakjian" w:id="36" w:date="2023-12-01T08:01:16Z">
        <w:r w:rsidDel="00000000" w:rsidR="00000000" w:rsidRPr="00000000">
          <w:rPr>
            <w:rtl w:val="0"/>
          </w:rPr>
          <w:delText xml:space="preserve">1.5 Admissions Requirements – </w:delText>
        </w:r>
      </w:del>
      <w:ins w:author="Marine Tarakjian" w:id="36" w:date="2023-12-01T08:01:16Z">
        <w:r w:rsidDel="00000000" w:rsidR="00000000" w:rsidRPr="00000000">
          <w:rPr>
            <w:rtl w:val="0"/>
          </w:rPr>
          <w:t xml:space="preserve">B. </w:t>
        </w:r>
      </w:ins>
      <w:r w:rsidDel="00000000" w:rsidR="00000000" w:rsidRPr="00000000">
        <w:rPr>
          <w:rtl w:val="0"/>
        </w:rPr>
        <w:t xml:space="preserve">Math Proficiency</w:t>
      </w:r>
    </w:p>
    <w:p w:rsidR="00000000" w:rsidDel="00000000" w:rsidP="00000000" w:rsidRDefault="00000000" w:rsidRPr="00000000" w14:paraId="00000039">
      <w:pPr>
        <w:rPr/>
      </w:pPr>
      <w:r w:rsidDel="00000000" w:rsidR="00000000" w:rsidRPr="00000000">
        <w:rPr>
          <w:rtl w:val="0"/>
        </w:rPr>
        <w:t xml:space="preserve"> </w:t>
      </w:r>
    </w:p>
    <w:p w:rsidR="00000000" w:rsidDel="00000000" w:rsidP="00000000" w:rsidRDefault="00000000" w:rsidRPr="00000000" w14:paraId="0000003A">
      <w:pPr>
        <w:rPr>
          <w:ins w:author="Marine Tarakjian" w:id="37" w:date="2023-12-01T08:02:57Z"/>
        </w:rPr>
      </w:pPr>
      <w:r w:rsidDel="00000000" w:rsidR="00000000" w:rsidRPr="00000000">
        <w:rPr>
          <w:rtl w:val="0"/>
        </w:rPr>
        <w:t xml:space="preserve">Applicants are required to demonstrate proficiency in mathematics at the time of application. Available math proficiency exams include the SAT or the ACT. </w:t>
      </w:r>
      <w:ins w:author="Marine Tarakjian" w:id="37" w:date="2023-12-01T08:02:57Z">
        <w:r w:rsidDel="00000000" w:rsidR="00000000" w:rsidRPr="00000000">
          <w:rPr>
            <w:rtl w:val="0"/>
          </w:rPr>
          <w:t xml:space="preserve">Some applicants may be eligible to receive a math waiver. Refer to point 2b of </w:t>
        </w:r>
        <w:r w:rsidDel="00000000" w:rsidR="00000000" w:rsidRPr="00000000">
          <w:fldChar w:fldCharType="begin"/>
        </w:r>
        <w:r w:rsidDel="00000000" w:rsidR="00000000" w:rsidRPr="00000000">
          <w:instrText xml:space="preserve">HYPERLINK "https://admissions.aua.am/ugrad/application-requirements/"</w:instrText>
        </w:r>
        <w:r w:rsidDel="00000000" w:rsidR="00000000" w:rsidRPr="00000000">
          <w:fldChar w:fldCharType="separate"/>
        </w:r>
        <w:r w:rsidDel="00000000" w:rsidR="00000000" w:rsidRPr="00000000">
          <w:rPr>
            <w:rtl w:val="0"/>
          </w:rPr>
          <w:t xml:space="preserve">Application Requirements - AUA Admissions</w:t>
        </w:r>
        <w:r w:rsidDel="00000000" w:rsidR="00000000" w:rsidRPr="00000000">
          <w:fldChar w:fldCharType="end"/>
        </w:r>
        <w:r w:rsidDel="00000000" w:rsidR="00000000" w:rsidRPr="00000000">
          <w:rPr>
            <w:rtl w:val="0"/>
          </w:rPr>
          <w:t xml:space="preserve"> </w:t>
        </w:r>
        <w:r w:rsidDel="00000000" w:rsidR="00000000" w:rsidRPr="00000000">
          <w:rPr>
            <w:rtl w:val="0"/>
          </w:rPr>
          <w:t xml:space="preserve">for more details.</w:t>
        </w:r>
      </w:ins>
    </w:p>
    <w:p w:rsidR="00000000" w:rsidDel="00000000" w:rsidP="00000000" w:rsidRDefault="00000000" w:rsidRPr="00000000" w14:paraId="0000003B">
      <w:pPr>
        <w:rPr>
          <w:ins w:author="Marine Tarakjian" w:id="37" w:date="2023-12-01T08:02:57Z"/>
        </w:rPr>
      </w:pPr>
      <w:ins w:author="Marine Tarakjian" w:id="37" w:date="2023-12-01T08:02:57Z">
        <w:r w:rsidDel="00000000" w:rsidR="00000000" w:rsidRPr="00000000">
          <w:rPr>
            <w:rtl w:val="0"/>
          </w:rPr>
        </w:r>
      </w:ins>
    </w:p>
    <w:p w:rsidR="00000000" w:rsidDel="00000000" w:rsidP="00000000" w:rsidRDefault="00000000" w:rsidRPr="00000000" w14:paraId="0000003C">
      <w:pPr>
        <w:rPr/>
      </w:pPr>
      <w:ins w:author="Marine Tarakjian" w:id="37" w:date="2023-12-01T08:02:57Z">
        <w:r w:rsidDel="00000000" w:rsidR="00000000" w:rsidRPr="00000000">
          <w:rPr>
            <w:rtl w:val="0"/>
          </w:rPr>
          <w:t xml:space="preserve">For AUA application purposes, the SAT/ACT scores are only valid for three years. </w:t>
        </w:r>
      </w:ins>
      <w:r w:rsidDel="00000000" w:rsidR="00000000" w:rsidRPr="00000000">
        <w:rPr>
          <w:rtl w:val="0"/>
        </w:rPr>
        <w:t xml:space="preserve">Applicants must ensure official test scores are sent directly to AUA by indicating </w:t>
      </w:r>
      <w:del w:author="Marine Tarakjian" w:id="38" w:date="2023-12-01T08:03:31Z">
        <w:r w:rsidDel="00000000" w:rsidR="00000000" w:rsidRPr="00000000">
          <w:rPr>
            <w:rtl w:val="0"/>
          </w:rPr>
          <w:delText xml:space="preserve">AUA’s</w:delText>
        </w:r>
      </w:del>
      <w:ins w:author="Marine Tarakjian" w:id="38" w:date="2023-12-01T08:03:31Z">
        <w:del w:author="Marine Tarakjian" w:id="38" w:date="2023-12-01T08:03:31Z">
          <w:r w:rsidDel="00000000" w:rsidR="00000000" w:rsidRPr="00000000">
            <w:rPr>
              <w:rtl w:val="0"/>
            </w:rPr>
            <w:delText xml:space="preserve"> </w:delText>
          </w:r>
        </w:del>
        <w:r w:rsidDel="00000000" w:rsidR="00000000" w:rsidRPr="00000000">
          <w:rPr>
            <w:rtl w:val="0"/>
          </w:rPr>
          <w:t xml:space="preserve">the</w:t>
        </w:r>
      </w:ins>
      <w:r w:rsidDel="00000000" w:rsidR="00000000" w:rsidRPr="00000000">
        <w:rPr>
          <w:rtl w:val="0"/>
        </w:rPr>
        <w:t xml:space="preserve"> institution code:</w:t>
      </w:r>
    </w:p>
    <w:p w:rsidR="00000000" w:rsidDel="00000000" w:rsidP="00000000" w:rsidRDefault="00000000" w:rsidRPr="00000000" w14:paraId="0000003D">
      <w:pPr>
        <w:rPr/>
      </w:pPr>
      <w:r w:rsidDel="00000000" w:rsidR="00000000" w:rsidRPr="00000000">
        <w:rPr>
          <w:rtl w:val="0"/>
        </w:rPr>
        <w:t xml:space="preserve"> </w:t>
      </w:r>
    </w:p>
    <w:p w:rsidR="00000000" w:rsidDel="00000000" w:rsidP="00000000" w:rsidRDefault="00000000" w:rsidRPr="00000000" w14:paraId="0000003E">
      <w:pPr>
        <w:rPr/>
      </w:pPr>
      <w:r w:rsidDel="00000000" w:rsidR="00000000" w:rsidRPr="00000000">
        <w:rPr>
          <w:rtl w:val="0"/>
        </w:rPr>
        <w:t xml:space="preserve">SAT – 7257</w:t>
      </w:r>
    </w:p>
    <w:p w:rsidR="00000000" w:rsidDel="00000000" w:rsidP="00000000" w:rsidRDefault="00000000" w:rsidRPr="00000000" w14:paraId="0000003F">
      <w:pPr>
        <w:rPr/>
      </w:pPr>
      <w:r w:rsidDel="00000000" w:rsidR="00000000" w:rsidRPr="00000000">
        <w:rPr>
          <w:rtl w:val="0"/>
        </w:rPr>
        <w:t xml:space="preserve">ACT – 6982</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Applications are not considered complete until the Office of Admissions has received the math proficiency official score reports.</w:t>
      </w:r>
    </w:p>
    <w:p w:rsidR="00000000" w:rsidDel="00000000" w:rsidP="00000000" w:rsidRDefault="00000000" w:rsidRPr="00000000" w14:paraId="00000042">
      <w:pPr>
        <w:rPr/>
      </w:pPr>
      <w:r w:rsidDel="00000000" w:rsidR="00000000" w:rsidRPr="00000000">
        <w:rPr>
          <w:rtl w:val="0"/>
        </w:rPr>
        <w:t xml:space="preserve"> </w:t>
      </w:r>
    </w:p>
    <w:p w:rsidR="00000000" w:rsidDel="00000000" w:rsidP="00000000" w:rsidRDefault="00000000" w:rsidRPr="00000000" w14:paraId="00000043">
      <w:pPr>
        <w:rPr>
          <w:ins w:author="Marine Tarakjian" w:id="41" w:date="2023-12-01T08:04:46Z"/>
        </w:rPr>
      </w:pPr>
      <w:r w:rsidDel="00000000" w:rsidR="00000000" w:rsidRPr="00000000">
        <w:rPr>
          <w:rtl w:val="0"/>
        </w:rPr>
        <w:t xml:space="preserve">1.</w:t>
      </w:r>
      <w:ins w:author="Marine Tarakjian" w:id="39" w:date="2023-12-01T08:03:51Z">
        <w:r w:rsidDel="00000000" w:rsidR="00000000" w:rsidRPr="00000000">
          <w:rPr>
            <w:rtl w:val="0"/>
          </w:rPr>
          <w:t xml:space="preserve">3.</w:t>
        </w:r>
      </w:ins>
      <w:del w:author="Marine Tarakjian" w:id="39" w:date="2023-12-01T08:03:51Z">
        <w:r w:rsidDel="00000000" w:rsidR="00000000" w:rsidRPr="00000000">
          <w:rPr>
            <w:rtl w:val="0"/>
          </w:rPr>
          <w:delText xml:space="preserve">6</w:delText>
        </w:r>
      </w:del>
      <w:r w:rsidDel="00000000" w:rsidR="00000000" w:rsidRPr="00000000">
        <w:rPr>
          <w:rtl w:val="0"/>
        </w:rPr>
        <w:t xml:space="preserve"> Automatic Denial Thresholds</w:t>
      </w:r>
      <w:del w:author="Marine Tarakjian" w:id="40" w:date="2023-12-01T08:04:40Z">
        <w:r w:rsidDel="00000000" w:rsidR="00000000" w:rsidRPr="00000000">
          <w:rPr>
            <w:rtl w:val="0"/>
          </w:rPr>
          <w:delText xml:space="preserve"> Information regarding automatic denial thresholds is available here.</w:delText>
        </w:r>
      </w:del>
      <w:ins w:author="Marine Tarakjian" w:id="41" w:date="2023-12-01T08:04:46Z">
        <w:r w:rsidDel="00000000" w:rsidR="00000000" w:rsidRPr="00000000">
          <w:rPr>
            <w:rtl w:val="0"/>
          </w:rPr>
        </w:r>
      </w:ins>
    </w:p>
    <w:p w:rsidR="00000000" w:rsidDel="00000000" w:rsidP="00000000" w:rsidRDefault="00000000" w:rsidRPr="00000000" w14:paraId="00000044">
      <w:pPr>
        <w:spacing w:after="220" w:before="220" w:line="276" w:lineRule="auto"/>
        <w:rPr/>
        <w:pPrChange w:author="Marine Tarakjian" w:id="0" w:date="2023-12-01T08:04:46Z">
          <w:pPr/>
        </w:pPrChange>
      </w:pPr>
      <w:ins w:author="Marine Tarakjian" w:id="41" w:date="2023-12-01T08:04:46Z">
        <w:r w:rsidDel="00000000" w:rsidR="00000000" w:rsidRPr="00000000">
          <w:rPr>
            <w:rtl w:val="0"/>
          </w:rPr>
          <w:t xml:space="preserve">Auto-denial threshold scores are those set by the University’s programs and approved by the Undergraduate Admission Committee, whereby an applicant will be automatically denied admission if he/she scores at or below these mentioned scores</w:t>
        </w:r>
        <w:r w:rsidDel="00000000" w:rsidR="00000000" w:rsidRPr="00000000">
          <w:rPr>
            <w:rtl w:val="0"/>
          </w:rPr>
          <w:t xml:space="preserve">.</w:t>
        </w:r>
        <w:r w:rsidDel="00000000" w:rsidR="00000000" w:rsidRPr="00000000">
          <w:rPr>
            <w:rtl w:val="0"/>
          </w:rPr>
          <w:t xml:space="preserve"> Information regarding automatic denial thresholds is available</w:t>
        </w:r>
        <w:r w:rsidDel="00000000" w:rsidR="00000000" w:rsidRPr="00000000">
          <w:rPr>
            <w:rtl w:val="0"/>
          </w:rPr>
          <w:t xml:space="preserve"> </w:t>
        </w:r>
        <w:r w:rsidDel="00000000" w:rsidR="00000000" w:rsidRPr="00000000">
          <w:fldChar w:fldCharType="begin"/>
        </w:r>
        <w:r w:rsidDel="00000000" w:rsidR="00000000" w:rsidRPr="00000000">
          <w:instrText xml:space="preserve">HYPERLINK "https://admissions.aua.am/ugrad/selection/#denial"</w:instrText>
        </w:r>
        <w:r w:rsidDel="00000000" w:rsidR="00000000" w:rsidRPr="00000000">
          <w:fldChar w:fldCharType="separate"/>
        </w:r>
        <w:r w:rsidDel="00000000" w:rsidR="00000000" w:rsidRPr="00000000">
          <w:rPr>
            <w:rtl w:val="0"/>
          </w:rPr>
          <w:t xml:space="preserve">here.</w:t>
        </w:r>
        <w:r w:rsidDel="00000000" w:rsidR="00000000" w:rsidRPr="00000000">
          <w:fldChar w:fldCharType="end"/>
        </w:r>
      </w:ins>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 </w:t>
      </w:r>
    </w:p>
    <w:p w:rsidR="00000000" w:rsidDel="00000000" w:rsidP="00000000" w:rsidRDefault="00000000" w:rsidRPr="00000000" w14:paraId="00000046">
      <w:pPr>
        <w:rPr/>
      </w:pPr>
      <w:del w:author="Marine Tarakjian" w:id="43" w:date="2023-12-01T08:05:10Z">
        <w:r w:rsidDel="00000000" w:rsidR="00000000" w:rsidRPr="00000000">
          <w:rPr>
            <w:rtl w:val="0"/>
          </w:rPr>
          <w:delText xml:space="preserve">2.  Application Requirements</w:delText>
        </w:r>
      </w:del>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 </w:t>
      </w:r>
    </w:p>
    <w:p w:rsidR="00000000" w:rsidDel="00000000" w:rsidP="00000000" w:rsidRDefault="00000000" w:rsidRPr="00000000" w14:paraId="00000048">
      <w:pPr>
        <w:rPr>
          <w:del w:author="Marine Tarakjian" w:id="44" w:date="2023-12-01T08:05:27Z"/>
        </w:rPr>
      </w:pPr>
      <w:del w:author="Marine Tarakjian" w:id="44" w:date="2023-12-01T08:05:27Z">
        <w:r w:rsidDel="00000000" w:rsidR="00000000" w:rsidRPr="00000000">
          <w:rPr>
            <w:rtl w:val="0"/>
          </w:rPr>
          <w:delText xml:space="preserve">2.1 Application for Admission</w:delText>
        </w:r>
      </w:del>
    </w:p>
    <w:p w:rsidR="00000000" w:rsidDel="00000000" w:rsidP="00000000" w:rsidRDefault="00000000" w:rsidRPr="00000000" w14:paraId="00000049">
      <w:pPr>
        <w:rPr>
          <w:del w:author="Marine Tarakjian" w:id="44" w:date="2023-12-01T08:05:27Z"/>
        </w:rPr>
      </w:pPr>
      <w:del w:author="Marine Tarakjian" w:id="44" w:date="2023-12-01T08:05:27Z">
        <w:r w:rsidDel="00000000" w:rsidR="00000000" w:rsidRPr="00000000">
          <w:rPr>
            <w:rtl w:val="0"/>
          </w:rPr>
          <w:delText xml:space="preserve"> </w:delText>
        </w:r>
      </w:del>
    </w:p>
    <w:p w:rsidR="00000000" w:rsidDel="00000000" w:rsidP="00000000" w:rsidRDefault="00000000" w:rsidRPr="00000000" w14:paraId="0000004A">
      <w:pPr>
        <w:rPr>
          <w:del w:author="Marine Tarakjian" w:id="44" w:date="2023-12-01T08:05:27Z"/>
        </w:rPr>
      </w:pPr>
      <w:del w:author="Marine Tarakjian" w:id="44" w:date="2023-12-01T08:05:27Z">
        <w:r w:rsidDel="00000000" w:rsidR="00000000" w:rsidRPr="00000000">
          <w:rPr>
            <w:rtl w:val="0"/>
          </w:rPr>
          <w:delText xml:space="preserve">All applicants to AUA’s undergraduate programs are required to submit the following documentation by the published deadline dates to be considered for admission:</w:delText>
        </w:r>
      </w:del>
    </w:p>
    <w:p w:rsidR="00000000" w:rsidDel="00000000" w:rsidP="00000000" w:rsidRDefault="00000000" w:rsidRPr="00000000" w14:paraId="0000004B">
      <w:pPr>
        <w:rPr>
          <w:del w:author="Marine Tarakjian" w:id="44" w:date="2023-12-01T08:05:27Z"/>
        </w:rPr>
      </w:pPr>
      <w:del w:author="Marine Tarakjian" w:id="44" w:date="2023-12-01T08:05:27Z">
        <w:r w:rsidDel="00000000" w:rsidR="00000000" w:rsidRPr="00000000">
          <w:rPr>
            <w:rtl w:val="0"/>
          </w:rPr>
          <w:delText xml:space="preserve"> </w:delText>
        </w:r>
      </w:del>
    </w:p>
    <w:p w:rsidR="00000000" w:rsidDel="00000000" w:rsidP="00000000" w:rsidRDefault="00000000" w:rsidRPr="00000000" w14:paraId="0000004C">
      <w:pPr>
        <w:rPr>
          <w:del w:author="Marine Tarakjian" w:id="44" w:date="2023-12-01T08:05:27Z"/>
        </w:rPr>
      </w:pPr>
      <w:del w:author="Marine Tarakjian" w:id="44" w:date="2023-12-01T08:05:27Z">
        <w:r w:rsidDel="00000000" w:rsidR="00000000" w:rsidRPr="00000000">
          <w:rPr>
            <w:rtl w:val="0"/>
          </w:rPr>
          <w:delText xml:space="preserve">A complete online application for Admission to Undergraduate Study</w:delText>
        </w:r>
      </w:del>
    </w:p>
    <w:p w:rsidR="00000000" w:rsidDel="00000000" w:rsidP="00000000" w:rsidRDefault="00000000" w:rsidRPr="00000000" w14:paraId="0000004D">
      <w:pPr>
        <w:rPr>
          <w:del w:author="Marine Tarakjian" w:id="44" w:date="2023-12-01T08:05:27Z"/>
        </w:rPr>
      </w:pPr>
      <w:del w:author="Marine Tarakjian" w:id="44" w:date="2023-12-01T08:05:27Z">
        <w:r w:rsidDel="00000000" w:rsidR="00000000" w:rsidRPr="00000000">
          <w:rPr>
            <w:rtl w:val="0"/>
          </w:rPr>
          <w:delText xml:space="preserve">A recent photo of the applicant that meets the photo requirements listed in the online application instructions</w:delText>
        </w:r>
      </w:del>
    </w:p>
    <w:p w:rsidR="00000000" w:rsidDel="00000000" w:rsidP="00000000" w:rsidRDefault="00000000" w:rsidRPr="00000000" w14:paraId="0000004E">
      <w:pPr>
        <w:rPr>
          <w:del w:author="Marine Tarakjian" w:id="44" w:date="2023-12-01T08:05:27Z"/>
        </w:rPr>
      </w:pPr>
      <w:del w:author="Marine Tarakjian" w:id="44" w:date="2023-12-01T08:05:27Z">
        <w:r w:rsidDel="00000000" w:rsidR="00000000" w:rsidRPr="00000000">
          <w:rPr>
            <w:rtl w:val="0"/>
          </w:rPr>
          <w:delText xml:space="preserve">Proof of Math Proficiency (refer to policy Section 1.5)</w:delText>
        </w:r>
      </w:del>
    </w:p>
    <w:p w:rsidR="00000000" w:rsidDel="00000000" w:rsidP="00000000" w:rsidRDefault="00000000" w:rsidRPr="00000000" w14:paraId="0000004F">
      <w:pPr>
        <w:rPr>
          <w:del w:author="Marine Tarakjian" w:id="44" w:date="2023-12-01T08:05:27Z"/>
        </w:rPr>
      </w:pPr>
      <w:del w:author="Marine Tarakjian" w:id="44" w:date="2023-12-01T08:05:27Z">
        <w:r w:rsidDel="00000000" w:rsidR="00000000" w:rsidRPr="00000000">
          <w:rPr>
            <w:rtl w:val="0"/>
          </w:rPr>
          <w:delText xml:space="preserve">Proof of English Language Proficiency (refer to Section 1.3)</w:delText>
        </w:r>
      </w:del>
    </w:p>
    <w:p w:rsidR="00000000" w:rsidDel="00000000" w:rsidP="00000000" w:rsidRDefault="00000000" w:rsidRPr="00000000" w14:paraId="00000050">
      <w:pPr>
        <w:rPr>
          <w:del w:author="Marine Tarakjian" w:id="44" w:date="2023-12-01T08:05:27Z"/>
        </w:rPr>
      </w:pPr>
      <w:del w:author="Marine Tarakjian" w:id="44" w:date="2023-12-01T08:05:27Z">
        <w:r w:rsidDel="00000000" w:rsidR="00000000" w:rsidRPr="00000000">
          <w:rPr>
            <w:rtl w:val="0"/>
          </w:rPr>
          <w:delText xml:space="preserve">A scan of the government-issued photo identification document (e.g. passport, national identification card)</w:delText>
        </w:r>
      </w:del>
    </w:p>
    <w:p w:rsidR="00000000" w:rsidDel="00000000" w:rsidP="00000000" w:rsidRDefault="00000000" w:rsidRPr="00000000" w14:paraId="00000051">
      <w:pPr>
        <w:rPr>
          <w:del w:author="Marine Tarakjian" w:id="44" w:date="2023-12-01T08:05:27Z"/>
        </w:rPr>
      </w:pPr>
      <w:del w:author="Marine Tarakjian" w:id="44" w:date="2023-12-01T08:05:27Z">
        <w:r w:rsidDel="00000000" w:rsidR="00000000" w:rsidRPr="00000000">
          <w:rPr>
            <w:rtl w:val="0"/>
          </w:rPr>
          <w:delText xml:space="preserve"> </w:delText>
        </w:r>
      </w:del>
    </w:p>
    <w:p w:rsidR="00000000" w:rsidDel="00000000" w:rsidP="00000000" w:rsidRDefault="00000000" w:rsidRPr="00000000" w14:paraId="00000052">
      <w:pPr>
        <w:rPr>
          <w:del w:author="Marine Tarakjian" w:id="44" w:date="2023-12-01T08:05:27Z"/>
        </w:rPr>
      </w:pPr>
      <w:del w:author="Marine Tarakjian" w:id="44" w:date="2023-12-01T08:05:27Z">
        <w:r w:rsidDel="00000000" w:rsidR="00000000" w:rsidRPr="00000000">
          <w:rPr>
            <w:rtl w:val="0"/>
          </w:rPr>
          <w:delText xml:space="preserve">Scan of official transcript(s) and proof of high school graduation or equivalent - more information regarding accepted equivalency degrees is available under Proof of High School Graduation here</w:delText>
        </w:r>
      </w:del>
    </w:p>
    <w:p w:rsidR="00000000" w:rsidDel="00000000" w:rsidP="00000000" w:rsidRDefault="00000000" w:rsidRPr="00000000" w14:paraId="00000053">
      <w:pPr>
        <w:rPr>
          <w:del w:author="Marine Tarakjian" w:id="44" w:date="2023-12-01T08:05:27Z"/>
        </w:rPr>
      </w:pPr>
      <w:del w:author="Marine Tarakjian" w:id="44" w:date="2023-12-01T08:05:27Z">
        <w:r w:rsidDel="00000000" w:rsidR="00000000" w:rsidRPr="00000000">
          <w:rPr>
            <w:rtl w:val="0"/>
          </w:rPr>
          <w:delText xml:space="preserve"> </w:delText>
        </w:r>
      </w:del>
    </w:p>
    <w:p w:rsidR="00000000" w:rsidDel="00000000" w:rsidP="00000000" w:rsidRDefault="00000000" w:rsidRPr="00000000" w14:paraId="00000054">
      <w:pPr>
        <w:rPr>
          <w:del w:author="Marine Tarakjian" w:id="44" w:date="2023-12-01T08:05:27Z"/>
        </w:rPr>
      </w:pPr>
      <w:del w:author="Marine Tarakjian" w:id="44" w:date="2023-12-01T08:05:27Z">
        <w:r w:rsidDel="00000000" w:rsidR="00000000" w:rsidRPr="00000000">
          <w:rPr>
            <w:rtl w:val="0"/>
          </w:rPr>
          <w:delText xml:space="preserve">Non-refundable application fee</w:delText>
        </w:r>
      </w:del>
    </w:p>
    <w:p w:rsidR="00000000" w:rsidDel="00000000" w:rsidP="00000000" w:rsidRDefault="00000000" w:rsidRPr="00000000" w14:paraId="00000055">
      <w:pPr>
        <w:rPr>
          <w:del w:author="Marine Tarakjian" w:id="44" w:date="2023-12-01T08:05:27Z"/>
        </w:rPr>
      </w:pPr>
      <w:del w:author="Marine Tarakjian" w:id="44" w:date="2023-12-01T08:05:27Z">
        <w:r w:rsidDel="00000000" w:rsidR="00000000" w:rsidRPr="00000000">
          <w:rPr>
            <w:rtl w:val="0"/>
          </w:rPr>
          <w:delText xml:space="preserve">While not mandatory, applicants are encouraged to submit proof of any and all extracurricular and volunteer activities as indicated in their Application for</w:delText>
        </w:r>
      </w:del>
    </w:p>
    <w:p w:rsidR="00000000" w:rsidDel="00000000" w:rsidP="00000000" w:rsidRDefault="00000000" w:rsidRPr="00000000" w14:paraId="00000056">
      <w:pPr>
        <w:rPr>
          <w:del w:author="Marine Tarakjian" w:id="44" w:date="2023-12-01T08:05:27Z"/>
        </w:rPr>
      </w:pPr>
      <w:del w:author="Marine Tarakjian" w:id="44" w:date="2023-12-01T08:05:27Z">
        <w:r w:rsidDel="00000000" w:rsidR="00000000" w:rsidRPr="00000000">
          <w:rPr>
            <w:rtl w:val="0"/>
          </w:rPr>
          <w:delText xml:space="preserve">Admission to Undergraduate Study.</w:delText>
        </w:r>
      </w:del>
    </w:p>
    <w:p w:rsidR="00000000" w:rsidDel="00000000" w:rsidP="00000000" w:rsidRDefault="00000000" w:rsidRPr="00000000" w14:paraId="00000057">
      <w:pPr>
        <w:rPr/>
      </w:pPr>
      <w:r w:rsidDel="00000000" w:rsidR="00000000" w:rsidRPr="00000000">
        <w:rPr>
          <w:rtl w:val="0"/>
        </w:rPr>
        <w:t xml:space="preserve"> </w:t>
      </w:r>
    </w:p>
    <w:p w:rsidR="00000000" w:rsidDel="00000000" w:rsidP="00000000" w:rsidRDefault="00000000" w:rsidRPr="00000000" w14:paraId="00000058">
      <w:pPr>
        <w:rPr/>
      </w:pPr>
      <w:del w:author="Marine Tarakjian" w:id="45" w:date="2023-12-01T08:05:34Z">
        <w:r w:rsidDel="00000000" w:rsidR="00000000" w:rsidRPr="00000000">
          <w:rPr>
            <w:rtl w:val="0"/>
          </w:rPr>
          <w:delText xml:space="preserve">2.2 </w:delText>
        </w:r>
      </w:del>
      <w:ins w:author="Marine Tarakjian" w:id="45" w:date="2023-12-01T08:05:34Z">
        <w:r w:rsidDel="00000000" w:rsidR="00000000" w:rsidRPr="00000000">
          <w:rPr>
            <w:rtl w:val="0"/>
          </w:rPr>
          <w:t xml:space="preserve">1.4. </w:t>
        </w:r>
      </w:ins>
      <w:r w:rsidDel="00000000" w:rsidR="00000000" w:rsidRPr="00000000">
        <w:rPr>
          <w:rtl w:val="0"/>
        </w:rPr>
        <w:t xml:space="preserve">Application Deadlines</w:t>
      </w:r>
    </w:p>
    <w:p w:rsidR="00000000" w:rsidDel="00000000" w:rsidP="00000000" w:rsidRDefault="00000000" w:rsidRPr="00000000" w14:paraId="00000059">
      <w:pPr>
        <w:rPr/>
      </w:pPr>
      <w:r w:rsidDel="00000000" w:rsidR="00000000" w:rsidRPr="00000000">
        <w:rPr>
          <w:rtl w:val="0"/>
        </w:rPr>
        <w:t xml:space="preserve"> </w:t>
      </w:r>
    </w:p>
    <w:p w:rsidR="00000000" w:rsidDel="00000000" w:rsidP="00000000" w:rsidRDefault="00000000" w:rsidRPr="00000000" w14:paraId="0000005A">
      <w:pPr>
        <w:rPr>
          <w:ins w:author="Marine Tarakjian" w:id="46" w:date="2023-12-01T08:05:53Z"/>
        </w:rPr>
      </w:pPr>
      <w:r w:rsidDel="00000000" w:rsidR="00000000" w:rsidRPr="00000000">
        <w:rPr>
          <w:rtl w:val="0"/>
        </w:rPr>
        <w:t xml:space="preserve">Applicants are encouraged to submit applications as soon as possible and well before the published deadline dates. </w:t>
      </w:r>
      <w:ins w:author="Marine Tarakjian" w:id="46" w:date="2023-12-01T08:05:53Z">
        <w:r w:rsidDel="00000000" w:rsidR="00000000" w:rsidRPr="00000000">
          <w:rPr>
            <w:rtl w:val="0"/>
          </w:rPr>
          <w:br w:type="textWrapping"/>
        </w:r>
      </w:ins>
    </w:p>
    <w:p w:rsidR="00000000" w:rsidDel="00000000" w:rsidP="00000000" w:rsidRDefault="00000000" w:rsidRPr="00000000" w14:paraId="0000005B">
      <w:pPr>
        <w:rPr>
          <w:ins w:author="Marine Tarakjian" w:id="48" w:date="2023-12-01T08:06:02Z"/>
          <w:rPrChange w:author="Marine Tarakjian" w:id="49" w:date="2023-12-01T08:06:24Z">
            <w:rPr/>
          </w:rPrChange>
        </w:rPr>
      </w:pPr>
      <w:r w:rsidDel="00000000" w:rsidR="00000000" w:rsidRPr="00000000">
        <w:rPr>
          <w:rtl w:val="0"/>
        </w:rPr>
        <w:t xml:space="preserve">Application deadlines are posted online at </w:t>
      </w:r>
      <w:del w:author="Marine Tarakjian" w:id="47" w:date="2023-12-01T08:06:12Z">
        <w:r w:rsidDel="00000000" w:rsidR="00000000" w:rsidRPr="00000000">
          <w:rPr>
            <w:rtl w:val="0"/>
          </w:rPr>
          <w:delText xml:space="preserve">admissions.aua.am/undergraduate/#deadline</w:delText>
        </w:r>
      </w:del>
      <w:ins w:author="Marine Tarakjian" w:id="47" w:date="2023-12-01T08:06:12Z">
        <w:r w:rsidDel="00000000" w:rsidR="00000000" w:rsidRPr="00000000">
          <w:fldChar w:fldCharType="begin"/>
        </w:r>
        <w:r w:rsidDel="00000000" w:rsidR="00000000" w:rsidRPr="00000000">
          <w:instrText xml:space="preserve">HYPERLINK "http://admissions.aua.am/undergraduate/#deadline"</w:instrText>
        </w:r>
        <w:r w:rsidDel="00000000" w:rsidR="00000000" w:rsidRPr="00000000">
          <w:fldChar w:fldCharType="separate"/>
        </w:r>
        <w:r w:rsidDel="00000000" w:rsidR="00000000" w:rsidRPr="00000000">
          <w:rPr>
            <w:color w:val="1155cc"/>
            <w:u w:val="single"/>
            <w:rtl w:val="0"/>
          </w:rPr>
          <w:t xml:space="preserve">admissions.aua.am/undergraduate/#deadline</w:t>
        </w:r>
        <w:r w:rsidDel="00000000" w:rsidR="00000000" w:rsidRPr="00000000">
          <w:fldChar w:fldCharType="end"/>
        </w:r>
      </w:ins>
      <w:ins w:author="Marine Tarakjian" w:id="48" w:date="2023-12-01T08:06:02Z">
        <w:r w:rsidDel="00000000" w:rsidR="00000000" w:rsidRPr="00000000">
          <w:rPr>
            <w:rtl w:val="0"/>
          </w:rPr>
          <w:br w:type="textWrapping"/>
          <w:br w:type="textWrapping"/>
        </w:r>
        <w:r w:rsidDel="00000000" w:rsidR="00000000" w:rsidRPr="00000000">
          <w:rPr>
            <w:rtl w:val="0"/>
            <w:rPrChange w:author="Marine Tarakjian" w:id="49" w:date="2023-12-01T08:06:24Z">
              <w:rPr/>
            </w:rPrChange>
          </w:rPr>
          <w:t xml:space="preserve">Any new information presented after the given admission deadline will not be taken into consideration.</w:t>
        </w:r>
      </w:ins>
    </w:p>
    <w:p w:rsidR="00000000" w:rsidDel="00000000" w:rsidP="00000000" w:rsidRDefault="00000000" w:rsidRPr="00000000" w14:paraId="0000005C">
      <w:pPr>
        <w:rPr>
          <w:rPrChange w:author="Marine Tarakjian" w:id="49" w:date="2023-12-01T08:06:24Z">
            <w:rPr/>
          </w:rPrChange>
        </w:rPr>
        <w:pPrChange w:author="Marine Tarakjian" w:id="0" w:date="2023-12-01T08:06:02Z">
          <w:pPr/>
        </w:pPrChange>
      </w:pPr>
      <w:r w:rsidDel="00000000" w:rsidR="00000000" w:rsidRPr="00000000">
        <w:rPr>
          <w:rtl w:val="0"/>
        </w:rPr>
      </w:r>
    </w:p>
    <w:p w:rsidR="00000000" w:rsidDel="00000000" w:rsidP="00000000" w:rsidRDefault="00000000" w:rsidRPr="00000000" w14:paraId="0000005D">
      <w:pPr>
        <w:rPr/>
      </w:pPr>
      <w:del w:author="Marine Tarakjian" w:id="51" w:date="2023-12-01T08:06:37Z">
        <w:r w:rsidDel="00000000" w:rsidR="00000000" w:rsidRPr="00000000">
          <w:rPr>
            <w:rtl w:val="0"/>
          </w:rPr>
          <w:delText xml:space="preserve">2.3 </w:delText>
        </w:r>
      </w:del>
      <w:ins w:author="Marine Tarakjian" w:id="51" w:date="2023-12-01T08:06:37Z">
        <w:r w:rsidDel="00000000" w:rsidR="00000000" w:rsidRPr="00000000">
          <w:rPr>
            <w:rtl w:val="0"/>
          </w:rPr>
          <w:t xml:space="preserve">1.5. </w:t>
        </w:r>
      </w:ins>
      <w:r w:rsidDel="00000000" w:rsidR="00000000" w:rsidRPr="00000000">
        <w:rPr>
          <w:rtl w:val="0"/>
        </w:rPr>
        <w:t xml:space="preserve">Application Fees</w:t>
      </w:r>
    </w:p>
    <w:p w:rsidR="00000000" w:rsidDel="00000000" w:rsidP="00000000" w:rsidRDefault="00000000" w:rsidRPr="00000000" w14:paraId="0000005E">
      <w:pPr>
        <w:rPr/>
      </w:pPr>
      <w:r w:rsidDel="00000000" w:rsidR="00000000" w:rsidRPr="00000000">
        <w:rPr>
          <w:rtl w:val="0"/>
        </w:rPr>
        <w:t xml:space="preserve"> </w:t>
      </w:r>
    </w:p>
    <w:p w:rsidR="00000000" w:rsidDel="00000000" w:rsidP="00000000" w:rsidRDefault="00000000" w:rsidRPr="00000000" w14:paraId="0000005F">
      <w:pPr>
        <w:rPr/>
      </w:pPr>
      <w:r w:rsidDel="00000000" w:rsidR="00000000" w:rsidRPr="00000000">
        <w:rPr>
          <w:rtl w:val="0"/>
        </w:rPr>
        <w:t xml:space="preserve">Applicants and reapplicants submitting applications for Admission to Undergraduate Stud</w:t>
      </w:r>
      <w:ins w:author="Marine Tarakjian" w:id="52" w:date="2023-12-01T08:07:05Z">
        <w:r w:rsidDel="00000000" w:rsidR="00000000" w:rsidRPr="00000000">
          <w:rPr>
            <w:rtl w:val="0"/>
          </w:rPr>
          <w:t xml:space="preserve">ies</w:t>
        </w:r>
      </w:ins>
      <w:del w:author="Marine Tarakjian" w:id="52" w:date="2023-12-01T08:07:05Z">
        <w:r w:rsidDel="00000000" w:rsidR="00000000" w:rsidRPr="00000000">
          <w:rPr>
            <w:rtl w:val="0"/>
          </w:rPr>
          <w:delText xml:space="preserve">y</w:delText>
        </w:r>
      </w:del>
      <w:r w:rsidDel="00000000" w:rsidR="00000000" w:rsidRPr="00000000">
        <w:rPr>
          <w:rtl w:val="0"/>
        </w:rPr>
        <w:t xml:space="preserve"> must pay the application fee. The application fee is non- refundable and subject to change</w:t>
      </w:r>
      <w:ins w:author="Marine Tarakjian" w:id="53" w:date="2023-12-01T08:07:18Z">
        <w:r w:rsidDel="00000000" w:rsidR="00000000" w:rsidRPr="00000000">
          <w:rPr>
            <w:rtl w:val="0"/>
          </w:rPr>
          <w:t xml:space="preserve">.</w:t>
        </w:r>
      </w:ins>
      <w:del w:author="Marine Tarakjian" w:id="53" w:date="2023-12-01T08:07:18Z">
        <w:r w:rsidDel="00000000" w:rsidR="00000000" w:rsidRPr="00000000">
          <w:rPr>
            <w:rtl w:val="0"/>
          </w:rPr>
          <w:delText xml:space="preserve"> without prior notice.</w:delText>
        </w:r>
      </w:del>
      <w:del w:author="Marine Tarakjian" w:id="54" w:date="2023-12-01T08:07:29Z">
        <w:r w:rsidDel="00000000" w:rsidR="00000000" w:rsidRPr="00000000">
          <w:rPr>
            <w:rtl w:val="0"/>
          </w:rPr>
          <w:delText xml:space="preserve"> For an up-to-date list of fees, </w:delText>
        </w:r>
      </w:del>
      <w:ins w:author="Marine Tarakjian" w:id="54" w:date="2023-12-01T08:07:29Z">
        <w:r w:rsidDel="00000000" w:rsidR="00000000" w:rsidRPr="00000000">
          <w:rPr>
            <w:rtl w:val="0"/>
          </w:rPr>
          <w:t xml:space="preserve"> Please </w:t>
        </w:r>
      </w:ins>
      <w:r w:rsidDel="00000000" w:rsidR="00000000" w:rsidRPr="00000000">
        <w:rPr>
          <w:rtl w:val="0"/>
        </w:rPr>
        <w:t xml:space="preserve">refer to </w:t>
      </w:r>
      <w:del w:author="Marine Tarakjian" w:id="55" w:date="2023-12-01T08:36:00Z">
        <w:r w:rsidDel="00000000" w:rsidR="00000000" w:rsidRPr="00000000">
          <w:rPr>
            <w:rtl w:val="0"/>
          </w:rPr>
          <w:delText xml:space="preserve">admissions.aua.am/undergraduate/application-requirements</w:delText>
        </w:r>
      </w:del>
      <w:ins w:author="Marine Tarakjian" w:id="55" w:date="2023-12-01T08:36:00Z">
        <w:r w:rsidDel="00000000" w:rsidR="00000000" w:rsidRPr="00000000">
          <w:fldChar w:fldCharType="begin"/>
        </w:r>
        <w:r w:rsidDel="00000000" w:rsidR="00000000" w:rsidRPr="00000000">
          <w:instrText xml:space="preserve">HYPERLINK "http://admissions.aua.am/undergraduate/application-requirements/"</w:instrText>
        </w:r>
        <w:r w:rsidDel="00000000" w:rsidR="00000000" w:rsidRPr="00000000">
          <w:fldChar w:fldCharType="separate"/>
        </w:r>
        <w:r w:rsidDel="00000000" w:rsidR="00000000" w:rsidRPr="00000000">
          <w:rPr>
            <w:color w:val="1155cc"/>
            <w:u w:val="single"/>
            <w:rtl w:val="0"/>
          </w:rPr>
          <w:t xml:space="preserve">admissions.aua.am/undergraduate/application-requirements</w:t>
        </w:r>
        <w:r w:rsidDel="00000000" w:rsidR="00000000" w:rsidRPr="00000000">
          <w:fldChar w:fldCharType="end"/>
        </w:r>
      </w:ins>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 </w:t>
      </w:r>
    </w:p>
    <w:p w:rsidR="00000000" w:rsidDel="00000000" w:rsidP="00000000" w:rsidRDefault="00000000" w:rsidRPr="00000000" w14:paraId="00000061">
      <w:pPr>
        <w:rPr>
          <w:b w:val="1"/>
        </w:rPr>
      </w:pPr>
      <w:ins w:author="Marine Tarakjian" w:id="56" w:date="2023-12-01T08:07:51Z">
        <w:r w:rsidDel="00000000" w:rsidR="00000000" w:rsidRPr="00000000">
          <w:rPr>
            <w:rtl w:val="0"/>
          </w:rPr>
          <w:t xml:space="preserve">2.</w:t>
        </w:r>
      </w:ins>
      <w:del w:author="Marine Tarakjian" w:id="56" w:date="2023-12-01T08:07:51Z">
        <w:r w:rsidDel="00000000" w:rsidR="00000000" w:rsidRPr="00000000">
          <w:rPr>
            <w:rtl w:val="0"/>
          </w:rPr>
          <w:delText xml:space="preserve">3.</w:delText>
        </w:r>
      </w:del>
      <w:r w:rsidDel="00000000" w:rsidR="00000000" w:rsidRPr="00000000">
        <w:rPr>
          <w:rtl w:val="0"/>
        </w:rPr>
        <w:t xml:space="preserve"> </w:t>
      </w:r>
      <w:r w:rsidDel="00000000" w:rsidR="00000000" w:rsidRPr="00000000">
        <w:rPr>
          <w:b w:val="1"/>
          <w:rtl w:val="0"/>
        </w:rPr>
        <w:t xml:space="preserve">Application Status and Admissions Decisions</w:t>
      </w:r>
    </w:p>
    <w:p w:rsidR="00000000" w:rsidDel="00000000" w:rsidP="00000000" w:rsidRDefault="00000000" w:rsidRPr="00000000" w14:paraId="00000062">
      <w:pPr>
        <w:rPr/>
      </w:pPr>
      <w:r w:rsidDel="00000000" w:rsidR="00000000" w:rsidRPr="00000000">
        <w:rPr>
          <w:rtl w:val="0"/>
        </w:rPr>
        <w:t xml:space="preserve"> </w:t>
      </w:r>
    </w:p>
    <w:p w:rsidR="00000000" w:rsidDel="00000000" w:rsidP="00000000" w:rsidRDefault="00000000" w:rsidRPr="00000000" w14:paraId="00000063">
      <w:pPr>
        <w:rPr/>
      </w:pPr>
      <w:r w:rsidDel="00000000" w:rsidR="00000000" w:rsidRPr="00000000">
        <w:rPr>
          <w:rtl w:val="0"/>
        </w:rPr>
        <w:t xml:space="preserve">In order for the UAC to make a decision on an application, the Office of Admissions must receive complete applications with all required supplements. Applicants who submit complete application packages by AUA’s admission deadline</w:t>
      </w:r>
      <w:ins w:author="Marine Tarakjian" w:id="57" w:date="2023-12-01T08:08:15Z">
        <w:r w:rsidDel="00000000" w:rsidR="00000000" w:rsidRPr="00000000">
          <w:rPr>
            <w:rtl w:val="0"/>
          </w:rPr>
          <w:t xml:space="preserve">s</w:t>
        </w:r>
      </w:ins>
      <w:r w:rsidDel="00000000" w:rsidR="00000000" w:rsidRPr="00000000">
        <w:rPr>
          <w:rtl w:val="0"/>
        </w:rPr>
        <w:t xml:space="preserve"> </w:t>
      </w:r>
      <w:del w:author="Marine Tarakjian" w:id="58" w:date="2023-12-01T08:08:17Z">
        <w:r w:rsidDel="00000000" w:rsidR="00000000" w:rsidRPr="00000000">
          <w:rPr>
            <w:rtl w:val="0"/>
          </w:rPr>
          <w:delText xml:space="preserve">dates </w:delText>
        </w:r>
      </w:del>
      <w:r w:rsidDel="00000000" w:rsidR="00000000" w:rsidRPr="00000000">
        <w:rPr>
          <w:rtl w:val="0"/>
        </w:rPr>
        <w:t xml:space="preserve">will receive notification of their admission status by email, within 10 weeks after each admission deadline</w:t>
      </w:r>
      <w:del w:author="Marine Tarakjian" w:id="59" w:date="2023-12-01T08:08:44Z">
        <w:r w:rsidDel="00000000" w:rsidR="00000000" w:rsidRPr="00000000">
          <w:rPr>
            <w:rtl w:val="0"/>
          </w:rPr>
          <w:delText xml:space="preserve"> date</w:delText>
        </w:r>
      </w:del>
      <w:r w:rsidDel="00000000" w:rsidR="00000000" w:rsidRPr="00000000">
        <w:rPr>
          <w:rtl w:val="0"/>
        </w:rPr>
        <w:t xml:space="preserve">. Applicants who submit any new information after the published deadline </w:t>
      </w:r>
      <w:del w:author="Marine Tarakjian" w:id="60" w:date="2023-12-01T08:08:55Z">
        <w:r w:rsidDel="00000000" w:rsidR="00000000" w:rsidRPr="00000000">
          <w:rPr>
            <w:rtl w:val="0"/>
          </w:rPr>
          <w:delText xml:space="preserve">date </w:delText>
        </w:r>
      </w:del>
      <w:r w:rsidDel="00000000" w:rsidR="00000000" w:rsidRPr="00000000">
        <w:rPr>
          <w:rtl w:val="0"/>
        </w:rPr>
        <w:t xml:space="preserve">to be considered by the UAC, including test retakes, will be moved to the next deadline</w:t>
      </w:r>
      <w:ins w:author="Marine Tarakjian" w:id="61" w:date="2023-12-01T08:09:08Z">
        <w:r w:rsidDel="00000000" w:rsidR="00000000" w:rsidRPr="00000000">
          <w:rPr>
            <w:rtl w:val="0"/>
          </w:rPr>
          <w:t xml:space="preserve">, if available.</w:t>
        </w:r>
      </w:ins>
      <w:del w:author="Marine Tarakjian" w:id="61" w:date="2023-12-01T08:09:08Z">
        <w:r w:rsidDel="00000000" w:rsidR="00000000" w:rsidRPr="00000000">
          <w:rPr>
            <w:rtl w:val="0"/>
          </w:rPr>
          <w:delText xml:space="preserve"> date. </w:delText>
        </w:r>
      </w:del>
      <w:del w:author="Marine Tarakjian" w:id="62" w:date="2023-12-01T08:09:54Z">
        <w:r w:rsidDel="00000000" w:rsidR="00000000" w:rsidRPr="00000000">
          <w:rPr>
            <w:rtl w:val="0"/>
          </w:rPr>
          <w:delText xml:space="preserve">Any new information submitted after the published deadline will not be considered.</w:delText>
        </w:r>
      </w:del>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 </w:t>
      </w:r>
    </w:p>
    <w:p w:rsidR="00000000" w:rsidDel="00000000" w:rsidP="00000000" w:rsidRDefault="00000000" w:rsidRPr="00000000" w14:paraId="00000065">
      <w:pPr>
        <w:rPr>
          <w:ins w:author="Marine Tarakjian" w:id="63" w:date="2023-12-01T08:10:03Z"/>
        </w:rPr>
      </w:pPr>
      <w:r w:rsidDel="00000000" w:rsidR="00000000" w:rsidRPr="00000000">
        <w:rPr>
          <w:rtl w:val="0"/>
        </w:rPr>
        <w:t xml:space="preserve">Admissions decisions are final and cannot be appealed. </w:t>
      </w:r>
      <w:ins w:author="Marine Tarakjian" w:id="63" w:date="2023-12-01T08:10:03Z">
        <w:r w:rsidDel="00000000" w:rsidR="00000000" w:rsidRPr="00000000">
          <w:rPr>
            <w:rtl w:val="0"/>
          </w:rPr>
        </w:r>
      </w:ins>
    </w:p>
    <w:p w:rsidR="00000000" w:rsidDel="00000000" w:rsidP="00000000" w:rsidRDefault="00000000" w:rsidRPr="00000000" w14:paraId="00000066">
      <w:pPr>
        <w:rPr>
          <w:ins w:author="Marine Tarakjian" w:id="63" w:date="2023-12-01T08:10:03Z"/>
        </w:rPr>
      </w:pPr>
      <w:ins w:author="Marine Tarakjian" w:id="63" w:date="2023-12-01T08:10:03Z">
        <w:r w:rsidDel="00000000" w:rsidR="00000000" w:rsidRPr="00000000">
          <w:rPr>
            <w:rtl w:val="0"/>
          </w:rPr>
        </w:r>
      </w:ins>
    </w:p>
    <w:p w:rsidR="00000000" w:rsidDel="00000000" w:rsidP="00000000" w:rsidRDefault="00000000" w:rsidRPr="00000000" w14:paraId="00000067">
      <w:pPr>
        <w:rPr/>
      </w:pPr>
      <w:r w:rsidDel="00000000" w:rsidR="00000000" w:rsidRPr="00000000">
        <w:rPr>
          <w:rtl w:val="0"/>
        </w:rPr>
        <w:t xml:space="preserve">Undergraduate Application Statuses are categorized as follows:</w:t>
      </w:r>
    </w:p>
    <w:p w:rsidR="00000000" w:rsidDel="00000000" w:rsidP="00000000" w:rsidRDefault="00000000" w:rsidRPr="00000000" w14:paraId="00000068">
      <w:pPr>
        <w:rPr>
          <w:ins w:author="Marine Tarakjian" w:id="64" w:date="2023-12-01T08:10:08Z"/>
        </w:rPr>
      </w:pPr>
      <w:ins w:author="Marine Tarakjian" w:id="64" w:date="2023-12-01T08:10:08Z">
        <w:r w:rsidDel="00000000" w:rsidR="00000000" w:rsidRPr="00000000">
          <w:rPr>
            <w:rtl w:val="0"/>
          </w:rPr>
        </w:r>
      </w:ins>
    </w:p>
    <w:p w:rsidR="00000000" w:rsidDel="00000000" w:rsidP="00000000" w:rsidRDefault="00000000" w:rsidRPr="00000000" w14:paraId="00000069">
      <w:pPr>
        <w:rPr/>
      </w:pPr>
      <w:r w:rsidDel="00000000" w:rsidR="00000000" w:rsidRPr="00000000">
        <w:rPr>
          <w:i w:val="1"/>
          <w:rtl w:val="0"/>
          <w:rPrChange w:author="Marine Tarakjian" w:id="65" w:date="2023-12-01T08:10:13Z">
            <w:rPr/>
          </w:rPrChange>
        </w:rPr>
        <w:t xml:space="preserve">Admission</w:t>
      </w:r>
      <w:r w:rsidDel="00000000" w:rsidR="00000000" w:rsidRPr="00000000">
        <w:rPr>
          <w:rtl w:val="0"/>
          <w:rPrChange w:author="Marine Tarakjian" w:id="65" w:date="2023-12-01T08:10:13Z">
            <w:rPr/>
          </w:rPrChange>
        </w:rPr>
        <w:t xml:space="preserve">:</w:t>
      </w:r>
      <w:r w:rsidDel="00000000" w:rsidR="00000000" w:rsidRPr="00000000">
        <w:rPr>
          <w:rtl w:val="0"/>
        </w:rPr>
        <w:t xml:space="preserve"> The applicant is offered admission to the program indicated in the Admission Status Letter.</w:t>
      </w:r>
    </w:p>
    <w:p w:rsidR="00000000" w:rsidDel="00000000" w:rsidP="00000000" w:rsidRDefault="00000000" w:rsidRPr="00000000" w14:paraId="0000006A">
      <w:pPr>
        <w:rPr/>
      </w:pPr>
      <w:r w:rsidDel="00000000" w:rsidR="00000000" w:rsidRPr="00000000">
        <w:rPr>
          <w:rtl w:val="0"/>
        </w:rPr>
        <w:t xml:space="preserve"> </w:t>
      </w:r>
    </w:p>
    <w:p w:rsidR="00000000" w:rsidDel="00000000" w:rsidP="00000000" w:rsidRDefault="00000000" w:rsidRPr="00000000" w14:paraId="0000006B">
      <w:pPr>
        <w:rPr/>
      </w:pPr>
      <w:r w:rsidDel="00000000" w:rsidR="00000000" w:rsidRPr="00000000">
        <w:rPr>
          <w:i w:val="1"/>
          <w:rtl w:val="0"/>
          <w:rPrChange w:author="Marine Tarakjian" w:id="66" w:date="2023-12-01T08:10:22Z">
            <w:rPr/>
          </w:rPrChange>
        </w:rPr>
        <w:t xml:space="preserve">Denial</w:t>
      </w:r>
      <w:r w:rsidDel="00000000" w:rsidR="00000000" w:rsidRPr="00000000">
        <w:rPr>
          <w:rtl w:val="0"/>
        </w:rPr>
        <w:t xml:space="preserve">: The applicant is denied admission to AUA.</w:t>
      </w:r>
    </w:p>
    <w:p w:rsidR="00000000" w:rsidDel="00000000" w:rsidP="00000000" w:rsidRDefault="00000000" w:rsidRPr="00000000" w14:paraId="0000006C">
      <w:pPr>
        <w:rPr/>
      </w:pPr>
      <w:r w:rsidDel="00000000" w:rsidR="00000000" w:rsidRPr="00000000">
        <w:rPr>
          <w:rtl w:val="0"/>
        </w:rPr>
        <w:t xml:space="preserve"> </w:t>
      </w:r>
    </w:p>
    <w:p w:rsidR="00000000" w:rsidDel="00000000" w:rsidP="00000000" w:rsidRDefault="00000000" w:rsidRPr="00000000" w14:paraId="0000006D">
      <w:pPr>
        <w:rPr/>
      </w:pPr>
      <w:r w:rsidDel="00000000" w:rsidR="00000000" w:rsidRPr="00000000">
        <w:rPr>
          <w:i w:val="1"/>
          <w:rtl w:val="0"/>
          <w:rPrChange w:author="Marine Tarakjian" w:id="67" w:date="2023-12-01T08:10:30Z">
            <w:rPr/>
          </w:rPrChange>
        </w:rPr>
        <w:t xml:space="preserve">Deferred</w:t>
      </w:r>
      <w:r w:rsidDel="00000000" w:rsidR="00000000" w:rsidRPr="00000000">
        <w:rPr>
          <w:rtl w:val="0"/>
        </w:rPr>
        <w:t xml:space="preserve">: An applicant is deferred and moved to the following admissions deadline for further consideration. Prior to this deadline, the applicant may submit new information that may augment his/her application for Admission to Undergraduate Stud</w:t>
      </w:r>
      <w:ins w:author="Marine Tarakjian" w:id="68" w:date="2023-12-01T08:10:51Z">
        <w:r w:rsidDel="00000000" w:rsidR="00000000" w:rsidRPr="00000000">
          <w:rPr>
            <w:rtl w:val="0"/>
          </w:rPr>
          <w:t xml:space="preserve">ies</w:t>
        </w:r>
      </w:ins>
      <w:del w:author="Marine Tarakjian" w:id="68" w:date="2023-12-01T08:10:51Z">
        <w:r w:rsidDel="00000000" w:rsidR="00000000" w:rsidRPr="00000000">
          <w:rPr>
            <w:rtl w:val="0"/>
          </w:rPr>
          <w:delText xml:space="preserve">y</w:delText>
        </w:r>
      </w:del>
      <w:r w:rsidDel="00000000" w:rsidR="00000000" w:rsidRPr="00000000">
        <w:rPr>
          <w:rtl w:val="0"/>
        </w:rPr>
        <w:t xml:space="preserve">. Applicants who are deferred will receive an updated Admission Status Letter during the notification period of the next deadline.</w:t>
      </w:r>
    </w:p>
    <w:p w:rsidR="00000000" w:rsidDel="00000000" w:rsidP="00000000" w:rsidRDefault="00000000" w:rsidRPr="00000000" w14:paraId="0000006E">
      <w:pPr>
        <w:rPr/>
      </w:pPr>
      <w:ins w:author="Marine Tarakjian" w:id="69" w:date="2023-12-01T08:11:09Z">
        <w:r w:rsidDel="00000000" w:rsidR="00000000" w:rsidRPr="00000000">
          <w:rPr>
            <w:rtl w:val="0"/>
          </w:rPr>
          <w:br w:type="textWrapping"/>
        </w:r>
        <w:r w:rsidDel="00000000" w:rsidR="00000000" w:rsidRPr="00000000">
          <w:rPr>
            <w:rtl w:val="0"/>
          </w:rPr>
          <w:t xml:space="preserve">Disqualification</w:t>
        </w:r>
        <w:r w:rsidDel="00000000" w:rsidR="00000000" w:rsidRPr="00000000">
          <w:rPr>
            <w:rtl w:val="0"/>
          </w:rPr>
          <w:t xml:space="preserve">: An applicant can be denied admission or disqualified due to plagiarized content, falsified/misleading information or any other unacceptable practice as stipulated in the Undergraduate Admissions policies. The UAC reserves the right to deny admission to any applicant at its own discretion if the applicant fails to exhibit exemplary personal conduct prior to enrollment.</w:t>
        </w:r>
        <w:r w:rsidDel="00000000" w:rsidR="00000000" w:rsidRPr="00000000">
          <w:rPr>
            <w:rtl w:val="0"/>
          </w:rPr>
          <w:br w:type="textWrapping"/>
        </w:r>
      </w:ins>
      <w:r w:rsidDel="00000000" w:rsidR="00000000" w:rsidRPr="00000000">
        <w:rPr>
          <w:rtl w:val="0"/>
        </w:rPr>
        <w:t xml:space="preserve"> </w:t>
      </w:r>
    </w:p>
    <w:p w:rsidR="00000000" w:rsidDel="00000000" w:rsidP="00000000" w:rsidRDefault="00000000" w:rsidRPr="00000000" w14:paraId="0000006F">
      <w:pPr>
        <w:rPr>
          <w:b w:val="1"/>
        </w:rPr>
      </w:pPr>
      <w:ins w:author="Marine Tarakjian" w:id="70" w:date="2023-12-01T08:11:26Z">
        <w:r w:rsidDel="00000000" w:rsidR="00000000" w:rsidRPr="00000000">
          <w:rPr>
            <w:rtl w:val="0"/>
          </w:rPr>
          <w:t xml:space="preserve">3</w:t>
        </w:r>
      </w:ins>
      <w:del w:author="Marine Tarakjian" w:id="70" w:date="2023-12-01T08:11:26Z">
        <w:r w:rsidDel="00000000" w:rsidR="00000000" w:rsidRPr="00000000">
          <w:rPr>
            <w:rtl w:val="0"/>
          </w:rPr>
          <w:delText xml:space="preserve">4</w:delText>
        </w:r>
      </w:del>
      <w:r w:rsidDel="00000000" w:rsidR="00000000" w:rsidRPr="00000000">
        <w:rPr>
          <w:rtl w:val="0"/>
        </w:rPr>
        <w:t xml:space="preserve">. </w:t>
      </w:r>
      <w:r w:rsidDel="00000000" w:rsidR="00000000" w:rsidRPr="00000000">
        <w:rPr>
          <w:b w:val="1"/>
          <w:rtl w:val="0"/>
        </w:rPr>
        <w:t xml:space="preserve">Reapplication Process</w:t>
      </w:r>
    </w:p>
    <w:p w:rsidR="00000000" w:rsidDel="00000000" w:rsidP="00000000" w:rsidRDefault="00000000" w:rsidRPr="00000000" w14:paraId="00000070">
      <w:pPr>
        <w:rPr/>
      </w:pPr>
      <w:r w:rsidDel="00000000" w:rsidR="00000000" w:rsidRPr="00000000">
        <w:rPr>
          <w:rtl w:val="0"/>
        </w:rPr>
        <w:t xml:space="preserve"> </w:t>
      </w:r>
    </w:p>
    <w:p w:rsidR="00000000" w:rsidDel="00000000" w:rsidP="00000000" w:rsidRDefault="00000000" w:rsidRPr="00000000" w14:paraId="00000071">
      <w:pPr>
        <w:rPr/>
      </w:pPr>
      <w:r w:rsidDel="00000000" w:rsidR="00000000" w:rsidRPr="00000000">
        <w:rPr>
          <w:rtl w:val="0"/>
        </w:rPr>
        <w:t xml:space="preserve">Applicants whose applications were previously denied, technically ineligible, or incomplete are allowed to reapply </w:t>
      </w:r>
      <w:ins w:author="Marine Tarakjian" w:id="71" w:date="2023-12-01T08:11:53Z">
        <w:r w:rsidDel="00000000" w:rsidR="00000000" w:rsidRPr="00000000">
          <w:rPr>
            <w:rtl w:val="0"/>
          </w:rPr>
          <w:t xml:space="preserve">to the same program</w:t>
        </w:r>
        <w:r w:rsidDel="00000000" w:rsidR="00000000" w:rsidRPr="00000000">
          <w:rPr>
            <w:rtl w:val="0"/>
          </w:rPr>
          <w:t xml:space="preserve"> </w:t>
        </w:r>
      </w:ins>
      <w:r w:rsidDel="00000000" w:rsidR="00000000" w:rsidRPr="00000000">
        <w:rPr>
          <w:rtl w:val="0"/>
        </w:rPr>
        <w:t xml:space="preserve">within the same admission cycle only if they have new (</w:t>
      </w:r>
      <w:ins w:author="Marine Tarakjian" w:id="72" w:date="2023-12-01T08:12:08Z">
        <w:r w:rsidDel="00000000" w:rsidR="00000000" w:rsidRPr="00000000">
          <w:rPr>
            <w:rtl w:val="0"/>
          </w:rPr>
          <w:t xml:space="preserve">higher</w:t>
        </w:r>
      </w:ins>
      <w:del w:author="Marine Tarakjian" w:id="72" w:date="2023-12-01T08:12:08Z">
        <w:r w:rsidDel="00000000" w:rsidR="00000000" w:rsidRPr="00000000">
          <w:rPr>
            <w:rtl w:val="0"/>
          </w:rPr>
          <w:delText xml:space="preserve">updated</w:delText>
        </w:r>
      </w:del>
      <w:r w:rsidDel="00000000" w:rsidR="00000000" w:rsidRPr="00000000">
        <w:rPr>
          <w:rtl w:val="0"/>
        </w:rPr>
        <w:t xml:space="preserve">) English or Math proficiency test scores; without these updates, </w:t>
      </w:r>
      <w:del w:author="Marine Tarakjian" w:id="73" w:date="2023-12-01T08:12:46Z">
        <w:r w:rsidDel="00000000" w:rsidR="00000000" w:rsidRPr="00000000">
          <w:rPr>
            <w:rtl w:val="0"/>
          </w:rPr>
          <w:delText xml:space="preserve">reapplication will not be allowed in the same admission cycle, and the applicant has to wait for the coming year.</w:delText>
        </w:r>
      </w:del>
      <w:ins w:author="Marine Tarakjian" w:id="73" w:date="2023-12-01T08:12:46Z">
        <w:r w:rsidDel="00000000" w:rsidR="00000000" w:rsidRPr="00000000">
          <w:rPr>
            <w:rtl w:val="0"/>
          </w:rPr>
          <w:t xml:space="preserve">the applicant has to wait for the upcoming year to reapply.</w:t>
        </w:r>
        <w:r w:rsidDel="00000000" w:rsidR="00000000" w:rsidRPr="00000000">
          <w:rPr>
            <w:rtl w:val="0"/>
          </w:rPr>
          <w:t xml:space="preserve"> </w:t>
        </w:r>
      </w:ins>
      <w:r w:rsidDel="00000000" w:rsidR="00000000" w:rsidRPr="00000000">
        <w:rPr>
          <w:rtl w:val="0"/>
        </w:rPr>
      </w:r>
    </w:p>
    <w:p w:rsidR="00000000" w:rsidDel="00000000" w:rsidP="00000000" w:rsidRDefault="00000000" w:rsidRPr="00000000" w14:paraId="00000072">
      <w:pPr>
        <w:rPr/>
      </w:pPr>
      <w:ins w:author="Marine Tarakjian" w:id="74" w:date="2023-12-01T08:13:06Z">
        <w:r w:rsidDel="00000000" w:rsidR="00000000" w:rsidRPr="00000000">
          <w:rPr>
            <w:rtl w:val="0"/>
          </w:rPr>
          <w:br w:type="textWrapping"/>
        </w:r>
        <w:r w:rsidDel="00000000" w:rsidR="00000000" w:rsidRPr="00000000">
          <w:rPr>
            <w:rtl w:val="0"/>
          </w:rPr>
          <w:t xml:space="preserve">The applicant has the right to reapply to another program of interest with the same credentials for the same admission cycle.</w:t>
        </w:r>
        <w:r w:rsidDel="00000000" w:rsidR="00000000" w:rsidRPr="00000000">
          <w:rPr>
            <w:rtl w:val="0"/>
          </w:rPr>
          <w:br w:type="textWrapping"/>
        </w:r>
      </w:ins>
      <w:r w:rsidDel="00000000" w:rsidR="00000000" w:rsidRPr="00000000">
        <w:rPr>
          <w:rtl w:val="0"/>
        </w:rPr>
        <w:t xml:space="preserve"> </w:t>
      </w:r>
    </w:p>
    <w:p w:rsidR="00000000" w:rsidDel="00000000" w:rsidP="00000000" w:rsidRDefault="00000000" w:rsidRPr="00000000" w14:paraId="00000073">
      <w:pPr>
        <w:rPr/>
      </w:pPr>
      <w:r w:rsidDel="00000000" w:rsidR="00000000" w:rsidRPr="00000000">
        <w:rPr>
          <w:rtl w:val="0"/>
        </w:rPr>
        <w:t xml:space="preserve">Accepted applicants who did not enroll at AUA nor deferred their offer of admission must also reapply for the coming academic year. Reapplications will be reviewed by the UAC, and must be submitted by the published admission deadline</w:t>
      </w:r>
      <w:ins w:author="Marine Tarakjian" w:id="75" w:date="2023-12-01T08:13:43Z">
        <w:r w:rsidDel="00000000" w:rsidR="00000000" w:rsidRPr="00000000">
          <w:rPr>
            <w:rtl w:val="0"/>
          </w:rPr>
          <w:t xml:space="preserve">s</w:t>
        </w:r>
      </w:ins>
      <w:del w:author="Marine Tarakjian" w:id="75" w:date="2023-12-01T08:13:43Z">
        <w:r w:rsidDel="00000000" w:rsidR="00000000" w:rsidRPr="00000000">
          <w:rPr>
            <w:rtl w:val="0"/>
          </w:rPr>
          <w:delText xml:space="preserve"> dates</w:delText>
        </w:r>
      </w:del>
      <w:r w:rsidDel="00000000" w:rsidR="00000000" w:rsidRPr="00000000">
        <w:rPr>
          <w:rtl w:val="0"/>
        </w:rPr>
        <w:t xml:space="preserve">.</w:t>
      </w:r>
    </w:p>
    <w:p w:rsidR="00000000" w:rsidDel="00000000" w:rsidP="00000000" w:rsidRDefault="00000000" w:rsidRPr="00000000" w14:paraId="00000074">
      <w:pPr>
        <w:rPr/>
      </w:pPr>
      <w:r w:rsidDel="00000000" w:rsidR="00000000" w:rsidRPr="00000000">
        <w:rPr>
          <w:rtl w:val="0"/>
        </w:rPr>
        <w:t xml:space="preserve"> </w:t>
      </w:r>
    </w:p>
    <w:p w:rsidR="00000000" w:rsidDel="00000000" w:rsidP="00000000" w:rsidRDefault="00000000" w:rsidRPr="00000000" w14:paraId="00000075">
      <w:pPr>
        <w:rPr/>
      </w:pPr>
      <w:r w:rsidDel="00000000" w:rsidR="00000000" w:rsidRPr="00000000">
        <w:rPr>
          <w:rtl w:val="0"/>
        </w:rPr>
        <w:t xml:space="preserve">Reapplicants applying for admission within the same academic year with new test scores do not need to resubmit transcript(s), diploma(s), certificate(s), and other attachments already submitted with their initial application for Admission to Undergraduate Stud</w:t>
      </w:r>
      <w:ins w:author="Marine Tarakjian" w:id="76" w:date="2023-12-01T08:14:05Z">
        <w:r w:rsidDel="00000000" w:rsidR="00000000" w:rsidRPr="00000000">
          <w:rPr>
            <w:rtl w:val="0"/>
          </w:rPr>
          <w:t xml:space="preserve">ies</w:t>
        </w:r>
      </w:ins>
      <w:del w:author="Marine Tarakjian" w:id="76" w:date="2023-12-01T08:14:05Z">
        <w:r w:rsidDel="00000000" w:rsidR="00000000" w:rsidRPr="00000000">
          <w:rPr>
            <w:rtl w:val="0"/>
          </w:rPr>
          <w:delText xml:space="preserve">y</w:delText>
        </w:r>
      </w:del>
      <w:r w:rsidDel="00000000" w:rsidR="00000000" w:rsidRPr="00000000">
        <w:rPr>
          <w:rtl w:val="0"/>
        </w:rPr>
        <w:t xml:space="preserve">.</w:t>
      </w:r>
    </w:p>
    <w:p w:rsidR="00000000" w:rsidDel="00000000" w:rsidP="00000000" w:rsidRDefault="00000000" w:rsidRPr="00000000" w14:paraId="00000076">
      <w:pPr>
        <w:rPr/>
      </w:pPr>
      <w:r w:rsidDel="00000000" w:rsidR="00000000" w:rsidRPr="00000000">
        <w:rPr>
          <w:rtl w:val="0"/>
        </w:rPr>
        <w:t xml:space="preserve"> </w:t>
      </w:r>
    </w:p>
    <w:p w:rsidR="00000000" w:rsidDel="00000000" w:rsidP="00000000" w:rsidRDefault="00000000" w:rsidRPr="00000000" w14:paraId="00000077">
      <w:pPr>
        <w:rPr>
          <w:b w:val="1"/>
        </w:rPr>
      </w:pPr>
      <w:ins w:author="Marine Tarakjian" w:id="77" w:date="2023-12-01T08:14:21Z">
        <w:r w:rsidDel="00000000" w:rsidR="00000000" w:rsidRPr="00000000">
          <w:rPr>
            <w:rtl w:val="0"/>
          </w:rPr>
          <w:t xml:space="preserve">4</w:t>
        </w:r>
      </w:ins>
      <w:del w:author="Marine Tarakjian" w:id="77" w:date="2023-12-01T08:14:21Z">
        <w:r w:rsidDel="00000000" w:rsidR="00000000" w:rsidRPr="00000000">
          <w:rPr>
            <w:rtl w:val="0"/>
          </w:rPr>
          <w:delText xml:space="preserve">5</w:delText>
        </w:r>
      </w:del>
      <w:r w:rsidDel="00000000" w:rsidR="00000000" w:rsidRPr="00000000">
        <w:rPr>
          <w:rtl w:val="0"/>
        </w:rPr>
        <w:t xml:space="preserve">. </w:t>
      </w:r>
      <w:r w:rsidDel="00000000" w:rsidR="00000000" w:rsidRPr="00000000">
        <w:rPr>
          <w:b w:val="1"/>
          <w:rtl w:val="0"/>
        </w:rPr>
        <w:t xml:space="preserve">Verification of Credentials</w:t>
      </w:r>
    </w:p>
    <w:p w:rsidR="00000000" w:rsidDel="00000000" w:rsidP="00000000" w:rsidRDefault="00000000" w:rsidRPr="00000000" w14:paraId="00000078">
      <w:pPr>
        <w:rPr/>
      </w:pPr>
      <w:r w:rsidDel="00000000" w:rsidR="00000000" w:rsidRPr="00000000">
        <w:rPr>
          <w:rtl w:val="0"/>
        </w:rPr>
        <w:t xml:space="preserve"> </w:t>
      </w:r>
    </w:p>
    <w:p w:rsidR="00000000" w:rsidDel="00000000" w:rsidP="00000000" w:rsidRDefault="00000000" w:rsidRPr="00000000" w14:paraId="00000079">
      <w:pPr>
        <w:rPr/>
      </w:pPr>
      <w:r w:rsidDel="00000000" w:rsidR="00000000" w:rsidRPr="00000000">
        <w:rPr>
          <w:rtl w:val="0"/>
        </w:rPr>
        <w:t xml:space="preserve">AUA’s Office of Admissions reserves the right to verify the information listed in the application and any additional documents submitted during the admissions process. Intentionally giving false or misleading information in the application will result in the rejection of the application.</w:t>
      </w:r>
    </w:p>
    <w:p w:rsidR="00000000" w:rsidDel="00000000" w:rsidP="00000000" w:rsidRDefault="00000000" w:rsidRPr="00000000" w14:paraId="0000007A">
      <w:pPr>
        <w:rPr/>
      </w:pPr>
      <w:r w:rsidDel="00000000" w:rsidR="00000000" w:rsidRPr="00000000">
        <w:rPr>
          <w:rtl w:val="0"/>
        </w:rPr>
        <w:t xml:space="preserve"> </w:t>
      </w:r>
    </w:p>
    <w:p w:rsidR="00000000" w:rsidDel="00000000" w:rsidP="00000000" w:rsidRDefault="00000000" w:rsidRPr="00000000" w14:paraId="0000007B">
      <w:pPr>
        <w:rPr>
          <w:b w:val="1"/>
        </w:rPr>
      </w:pPr>
      <w:ins w:author="Marine Tarakjian" w:id="78" w:date="2023-12-01T08:14:47Z">
        <w:r w:rsidDel="00000000" w:rsidR="00000000" w:rsidRPr="00000000">
          <w:rPr>
            <w:rtl w:val="0"/>
          </w:rPr>
          <w:t xml:space="preserve">5</w:t>
        </w:r>
      </w:ins>
      <w:del w:author="Marine Tarakjian" w:id="78" w:date="2023-12-01T08:14:47Z">
        <w:r w:rsidDel="00000000" w:rsidR="00000000" w:rsidRPr="00000000">
          <w:rPr>
            <w:rtl w:val="0"/>
          </w:rPr>
          <w:delText xml:space="preserve">6</w:delText>
        </w:r>
      </w:del>
      <w:r w:rsidDel="00000000" w:rsidR="00000000" w:rsidRPr="00000000">
        <w:rPr>
          <w:rtl w:val="0"/>
        </w:rPr>
        <w:t xml:space="preserve">. </w:t>
      </w:r>
      <w:r w:rsidDel="00000000" w:rsidR="00000000" w:rsidRPr="00000000">
        <w:rPr>
          <w:b w:val="1"/>
          <w:rtl w:val="0"/>
        </w:rPr>
        <w:t xml:space="preserve">Responding to Offers</w:t>
      </w:r>
    </w:p>
    <w:p w:rsidR="00000000" w:rsidDel="00000000" w:rsidP="00000000" w:rsidRDefault="00000000" w:rsidRPr="00000000" w14:paraId="0000007C">
      <w:pPr>
        <w:rPr/>
      </w:pPr>
      <w:r w:rsidDel="00000000" w:rsidR="00000000" w:rsidRPr="00000000">
        <w:rPr>
          <w:rtl w:val="0"/>
        </w:rPr>
        <w:t xml:space="preserve"> </w:t>
      </w:r>
    </w:p>
    <w:p w:rsidR="00000000" w:rsidDel="00000000" w:rsidP="00000000" w:rsidRDefault="00000000" w:rsidRPr="00000000" w14:paraId="0000007D">
      <w:pPr>
        <w:rPr/>
      </w:pPr>
      <w:r w:rsidDel="00000000" w:rsidR="00000000" w:rsidRPr="00000000">
        <w:rPr>
          <w:rtl w:val="0"/>
        </w:rPr>
        <w:t xml:space="preserve">Along with the offer of admission, applicants receive a link to the Intent to Enroll Form. Admitted students must complete this form by the indicated deadline date mentioned on the Intent to Enroll form to confirm their seat in the particular class to which they have been admitted. Admitted students who fail to submit a complete Intent to Enroll form on time risk losing their seats.</w:t>
      </w:r>
    </w:p>
    <w:p w:rsidR="00000000" w:rsidDel="00000000" w:rsidP="00000000" w:rsidRDefault="00000000" w:rsidRPr="00000000" w14:paraId="0000007E">
      <w:pPr>
        <w:rPr/>
      </w:pPr>
      <w:r w:rsidDel="00000000" w:rsidR="00000000" w:rsidRPr="00000000">
        <w:rPr>
          <w:rtl w:val="0"/>
        </w:rPr>
        <w:t xml:space="preserve"> </w:t>
      </w:r>
    </w:p>
    <w:p w:rsidR="00000000" w:rsidDel="00000000" w:rsidP="00000000" w:rsidRDefault="00000000" w:rsidRPr="00000000" w14:paraId="0000007F">
      <w:pPr>
        <w:rPr>
          <w:b w:val="1"/>
        </w:rPr>
      </w:pPr>
      <w:ins w:author="Marine Tarakjian" w:id="79" w:date="2023-12-01T08:15:58Z">
        <w:r w:rsidDel="00000000" w:rsidR="00000000" w:rsidRPr="00000000">
          <w:rPr>
            <w:rtl w:val="0"/>
          </w:rPr>
          <w:t xml:space="preserve">6</w:t>
        </w:r>
      </w:ins>
      <w:del w:author="Marine Tarakjian" w:id="79" w:date="2023-12-01T08:15:58Z">
        <w:r w:rsidDel="00000000" w:rsidR="00000000" w:rsidRPr="00000000">
          <w:rPr>
            <w:rtl w:val="0"/>
          </w:rPr>
          <w:delText xml:space="preserve">7</w:delText>
        </w:r>
      </w:del>
      <w:r w:rsidDel="00000000" w:rsidR="00000000" w:rsidRPr="00000000">
        <w:rPr>
          <w:rtl w:val="0"/>
        </w:rPr>
        <w:t xml:space="preserve">. </w:t>
      </w:r>
      <w:r w:rsidDel="00000000" w:rsidR="00000000" w:rsidRPr="00000000">
        <w:rPr>
          <w:b w:val="1"/>
          <w:rtl w:val="0"/>
        </w:rPr>
        <w:t xml:space="preserve">Return of Application Materials</w:t>
      </w:r>
    </w:p>
    <w:p w:rsidR="00000000" w:rsidDel="00000000" w:rsidP="00000000" w:rsidRDefault="00000000" w:rsidRPr="00000000" w14:paraId="00000080">
      <w:pPr>
        <w:rPr/>
      </w:pPr>
      <w:r w:rsidDel="00000000" w:rsidR="00000000" w:rsidRPr="00000000">
        <w:rPr>
          <w:rtl w:val="0"/>
        </w:rPr>
        <w:t xml:space="preserve"> </w:t>
      </w:r>
    </w:p>
    <w:p w:rsidR="00000000" w:rsidDel="00000000" w:rsidP="00000000" w:rsidRDefault="00000000" w:rsidRPr="00000000" w14:paraId="00000081">
      <w:pPr>
        <w:rPr/>
      </w:pPr>
      <w:r w:rsidDel="00000000" w:rsidR="00000000" w:rsidRPr="00000000">
        <w:rPr>
          <w:rtl w:val="0"/>
        </w:rPr>
        <w:t xml:space="preserve">Once submitted, the application for Admission to Undergraduate Stud</w:t>
      </w:r>
      <w:ins w:author="Marine Tarakjian" w:id="80" w:date="2023-12-01T08:16:04Z">
        <w:r w:rsidDel="00000000" w:rsidR="00000000" w:rsidRPr="00000000">
          <w:rPr>
            <w:rtl w:val="0"/>
          </w:rPr>
          <w:t xml:space="preserve">ies</w:t>
        </w:r>
      </w:ins>
      <w:del w:author="Marine Tarakjian" w:id="80" w:date="2023-12-01T08:16:04Z">
        <w:r w:rsidDel="00000000" w:rsidR="00000000" w:rsidRPr="00000000">
          <w:rPr>
            <w:rtl w:val="0"/>
          </w:rPr>
          <w:delText xml:space="preserve">y</w:delText>
        </w:r>
      </w:del>
      <w:r w:rsidDel="00000000" w:rsidR="00000000" w:rsidRPr="00000000">
        <w:rPr>
          <w:rtl w:val="0"/>
        </w:rPr>
        <w:t xml:space="preserve"> and all supplemental documents become the property of the American University of Armenia and will not be returned to the applicant.</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b w:val="1"/>
        </w:rPr>
      </w:pPr>
      <w:ins w:author="Marine Tarakjian" w:id="81" w:date="2023-12-01T08:39:11Z">
        <w:r w:rsidDel="00000000" w:rsidR="00000000" w:rsidRPr="00000000">
          <w:rPr>
            <w:rtl w:val="0"/>
          </w:rPr>
          <w:t xml:space="preserve">7.</w:t>
        </w:r>
      </w:ins>
      <w:del w:author="Marine Tarakjian" w:id="81" w:date="2023-12-01T08:39:11Z">
        <w:r w:rsidDel="00000000" w:rsidR="00000000" w:rsidRPr="00000000">
          <w:rPr>
            <w:rtl w:val="0"/>
          </w:rPr>
          <w:delText xml:space="preserve">8.</w:delText>
        </w:r>
      </w:del>
      <w:r w:rsidDel="00000000" w:rsidR="00000000" w:rsidRPr="00000000">
        <w:rPr>
          <w:rtl w:val="0"/>
        </w:rPr>
        <w:t xml:space="preserve"> </w:t>
      </w:r>
      <w:r w:rsidDel="00000000" w:rsidR="00000000" w:rsidRPr="00000000">
        <w:rPr>
          <w:b w:val="1"/>
          <w:rtl w:val="0"/>
        </w:rPr>
        <w:t xml:space="preserve">Submitting Applicant - Specific Inquiries</w:t>
      </w:r>
    </w:p>
    <w:p w:rsidR="00000000" w:rsidDel="00000000" w:rsidP="00000000" w:rsidRDefault="00000000" w:rsidRPr="00000000" w14:paraId="00000084">
      <w:pPr>
        <w:rPr/>
      </w:pPr>
      <w:r w:rsidDel="00000000" w:rsidR="00000000" w:rsidRPr="00000000">
        <w:rPr>
          <w:rtl w:val="0"/>
        </w:rPr>
        <w:t xml:space="preserve">All questions relating to the status of an applicant must be submitted directly by the applicant to the Office of Admissions.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000000"/>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color w:val="000000"/>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